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85D" w:rsidRPr="003D5B68" w:rsidRDefault="00B24FE6" w:rsidP="00A3785D">
      <w:pPr>
        <w:pStyle w:val="NormalWeb"/>
        <w:spacing w:before="0" w:beforeAutospacing="0" w:after="0" w:afterAutospacing="0"/>
        <w:jc w:val="both"/>
        <w:rPr>
          <w:rFonts w:ascii="Calibri" w:hAnsi="Calibri" w:cs="Calibri"/>
          <w:b/>
          <w:sz w:val="22"/>
          <w:szCs w:val="22"/>
          <w:lang w:val="ca-ES"/>
        </w:rPr>
      </w:pPr>
      <w:bookmarkStart w:id="0" w:name="_GoBack"/>
      <w:bookmarkEnd w:id="0"/>
      <w:r>
        <w:rPr>
          <w:rFonts w:ascii="Calibri" w:hAnsi="Calibri" w:cs="Calibri"/>
          <w:b/>
          <w:noProof/>
          <w:sz w:val="22"/>
          <w:szCs w:val="22"/>
        </w:rPr>
        <w:pict>
          <v:rect id="_x0000_s1026" style="position:absolute;left:0;text-align:left;margin-left:388.95pt;margin-top:-52.3pt;width:77.25pt;height:31.5pt;z-index:251658240">
            <v:textbox>
              <w:txbxContent>
                <w:p w:rsidR="00B24FE6" w:rsidRPr="00B24FE6" w:rsidRDefault="00B24FE6">
                  <w:pPr>
                    <w:rPr>
                      <w:rFonts w:asciiTheme="minorHAnsi" w:hAnsiTheme="minorHAnsi" w:cstheme="minorHAnsi"/>
                      <w:b/>
                      <w:sz w:val="24"/>
                      <w:szCs w:val="24"/>
                      <w:lang w:val="es-ES"/>
                    </w:rPr>
                  </w:pPr>
                  <w:r>
                    <w:rPr>
                      <w:rFonts w:asciiTheme="minorHAnsi" w:hAnsiTheme="minorHAnsi" w:cstheme="minorHAnsi"/>
                      <w:b/>
                      <w:sz w:val="24"/>
                      <w:szCs w:val="24"/>
                      <w:lang w:val="es-ES"/>
                    </w:rPr>
                    <w:t>ANNEX - 5</w:t>
                  </w:r>
                </w:p>
              </w:txbxContent>
            </v:textbox>
          </v:rect>
        </w:pict>
      </w:r>
      <w:r w:rsidR="00A3785D" w:rsidRPr="003D5B68">
        <w:rPr>
          <w:rFonts w:ascii="Calibri" w:hAnsi="Calibri" w:cs="Calibri"/>
          <w:b/>
          <w:sz w:val="22"/>
          <w:szCs w:val="22"/>
          <w:lang w:val="ca-ES"/>
        </w:rPr>
        <w:t xml:space="preserve">Conveni </w:t>
      </w:r>
      <w:r w:rsidR="00A3785D" w:rsidRPr="004C2500">
        <w:rPr>
          <w:rFonts w:ascii="Calibri" w:hAnsi="Calibri" w:cs="Calibri"/>
          <w:b/>
          <w:sz w:val="22"/>
          <w:szCs w:val="22"/>
          <w:lang w:val="ca-ES"/>
        </w:rPr>
        <w:t>marc</w:t>
      </w:r>
      <w:r w:rsidR="00A3785D">
        <w:rPr>
          <w:rFonts w:ascii="Calibri" w:hAnsi="Calibri" w:cs="Calibri"/>
          <w:b/>
          <w:color w:val="FF0000"/>
          <w:sz w:val="22"/>
          <w:szCs w:val="22"/>
          <w:lang w:val="ca-ES"/>
        </w:rPr>
        <w:t xml:space="preserve"> </w:t>
      </w:r>
      <w:r w:rsidR="00A3785D" w:rsidRPr="003D5B68">
        <w:rPr>
          <w:rFonts w:ascii="Calibri" w:hAnsi="Calibri" w:cs="Calibri"/>
          <w:b/>
          <w:sz w:val="22"/>
          <w:szCs w:val="22"/>
          <w:lang w:val="ca-ES"/>
        </w:rPr>
        <w:t xml:space="preserve">entre la Universitat Politècnica de Catalunya · Barcelona Tech i </w:t>
      </w:r>
      <w:r w:rsidR="00A3785D">
        <w:rPr>
          <w:rFonts w:ascii="Calibri" w:hAnsi="Calibri" w:cs="Calibri"/>
          <w:sz w:val="22"/>
          <w:szCs w:val="22"/>
          <w:shd w:val="clear" w:color="auto" w:fill="D9D9D9" w:themeFill="background1" w:themeFillShade="D9"/>
        </w:rPr>
        <w:t>&lt;</w:t>
      </w:r>
      <w:proofErr w:type="spellStart"/>
      <w:r w:rsidR="00A3785D">
        <w:rPr>
          <w:rFonts w:ascii="Calibri" w:hAnsi="Calibri" w:cs="Calibri"/>
          <w:sz w:val="22"/>
          <w:szCs w:val="22"/>
          <w:shd w:val="clear" w:color="auto" w:fill="D9D9D9" w:themeFill="background1" w:themeFillShade="D9"/>
        </w:rPr>
        <w:t>nom</w:t>
      </w:r>
      <w:proofErr w:type="spellEnd"/>
      <w:r w:rsidR="00A3785D">
        <w:rPr>
          <w:rFonts w:ascii="Calibri" w:hAnsi="Calibri" w:cs="Calibri"/>
          <w:sz w:val="22"/>
          <w:szCs w:val="22"/>
          <w:shd w:val="clear" w:color="auto" w:fill="D9D9D9" w:themeFill="background1" w:themeFillShade="D9"/>
        </w:rPr>
        <w:t xml:space="preserve"> de </w:t>
      </w:r>
      <w:proofErr w:type="spellStart"/>
      <w:r w:rsidR="00A3785D">
        <w:rPr>
          <w:rFonts w:ascii="Calibri" w:hAnsi="Calibri" w:cs="Calibri"/>
          <w:sz w:val="22"/>
          <w:szCs w:val="22"/>
          <w:shd w:val="clear" w:color="auto" w:fill="D9D9D9" w:themeFill="background1" w:themeFillShade="D9"/>
        </w:rPr>
        <w:t>l’empresa</w:t>
      </w:r>
      <w:proofErr w:type="spellEnd"/>
      <w:r w:rsidR="00A3785D">
        <w:rPr>
          <w:rFonts w:ascii="Calibri" w:hAnsi="Calibri" w:cs="Calibri"/>
          <w:sz w:val="22"/>
          <w:szCs w:val="22"/>
          <w:shd w:val="clear" w:color="auto" w:fill="D9D9D9" w:themeFill="background1" w:themeFillShade="D9"/>
        </w:rPr>
        <w:t>&gt;</w:t>
      </w:r>
      <w:r w:rsidR="00A3785D">
        <w:rPr>
          <w:rFonts w:ascii="Calibri" w:hAnsi="Calibri" w:cs="Calibri"/>
          <w:sz w:val="22"/>
          <w:szCs w:val="22"/>
        </w:rPr>
        <w:t>,</w:t>
      </w:r>
      <w:r w:rsidR="00A3785D">
        <w:rPr>
          <w:rFonts w:ascii="Calibri" w:hAnsi="Calibri" w:cs="Calibri"/>
          <w:b/>
          <w:sz w:val="22"/>
          <w:szCs w:val="22"/>
          <w:lang w:val="ca-ES"/>
        </w:rPr>
        <w:t>,</w:t>
      </w:r>
      <w:r w:rsidR="00A3785D" w:rsidRPr="003D5B68">
        <w:rPr>
          <w:rFonts w:ascii="Calibri" w:hAnsi="Calibri" w:cs="Calibri"/>
          <w:b/>
          <w:sz w:val="22"/>
          <w:szCs w:val="22"/>
          <w:lang w:val="ca-ES"/>
        </w:rPr>
        <w:t xml:space="preserve"> per a la realització de practiques acadèmiques externes de </w:t>
      </w:r>
      <w:proofErr w:type="spellStart"/>
      <w:r w:rsidR="00A3785D" w:rsidRPr="003D5B68">
        <w:rPr>
          <w:rFonts w:ascii="Calibri" w:hAnsi="Calibri" w:cs="Calibri"/>
          <w:b/>
          <w:sz w:val="22"/>
          <w:szCs w:val="22"/>
          <w:lang w:val="ca-ES"/>
        </w:rPr>
        <w:t>l’estudiantat</w:t>
      </w:r>
      <w:proofErr w:type="spellEnd"/>
      <w:r w:rsidR="00A3785D" w:rsidRPr="003D5B68">
        <w:rPr>
          <w:rFonts w:ascii="Calibri" w:hAnsi="Calibri" w:cs="Calibri"/>
          <w:b/>
          <w:sz w:val="22"/>
          <w:szCs w:val="22"/>
          <w:lang w:val="ca-ES"/>
        </w:rPr>
        <w:t xml:space="preserve"> que cursa estudis de màster a la Facultat d’Òptica i Optometria de Terrassa en l’àmbit de les ciències de la salut. </w:t>
      </w:r>
    </w:p>
    <w:p w:rsidR="00A3785D" w:rsidRPr="003D5B68" w:rsidRDefault="00A3785D" w:rsidP="00A3785D">
      <w:pPr>
        <w:spacing w:line="240" w:lineRule="auto"/>
        <w:rPr>
          <w:rFonts w:ascii="Calibri" w:hAnsi="Calibri" w:cs="Calibri"/>
          <w:sz w:val="22"/>
          <w:szCs w:val="22"/>
        </w:rPr>
      </w:pPr>
    </w:p>
    <w:p w:rsidR="00A102F0" w:rsidRPr="003D5B68" w:rsidRDefault="00A102F0" w:rsidP="00BA67FC">
      <w:pPr>
        <w:spacing w:line="240" w:lineRule="auto"/>
        <w:rPr>
          <w:rFonts w:ascii="Calibri" w:hAnsi="Calibri" w:cs="Calibri"/>
          <w:sz w:val="22"/>
          <w:szCs w:val="22"/>
        </w:rPr>
      </w:pPr>
    </w:p>
    <w:p w:rsidR="00A102F0" w:rsidRPr="003D5B68" w:rsidRDefault="00A102F0" w:rsidP="00BA67FC">
      <w:pPr>
        <w:spacing w:line="240" w:lineRule="auto"/>
        <w:rPr>
          <w:rFonts w:ascii="Calibri" w:hAnsi="Calibri" w:cs="Calibri"/>
          <w:sz w:val="22"/>
          <w:szCs w:val="22"/>
        </w:rPr>
      </w:pPr>
    </w:p>
    <w:p w:rsidR="00C81A2D" w:rsidRPr="000846C9" w:rsidRDefault="002666C8" w:rsidP="00A3785D">
      <w:pPr>
        <w:spacing w:line="240" w:lineRule="auto"/>
        <w:rPr>
          <w:rFonts w:ascii="Calibri" w:hAnsi="Calibri" w:cs="Calibri"/>
          <w:sz w:val="22"/>
          <w:szCs w:val="22"/>
        </w:rPr>
      </w:pPr>
      <w:r w:rsidRPr="000846C9">
        <w:rPr>
          <w:rFonts w:ascii="Calibri" w:hAnsi="Calibri" w:cs="Calibri"/>
          <w:sz w:val="22"/>
          <w:szCs w:val="22"/>
        </w:rPr>
        <w:t xml:space="preserve">Barcelona, </w:t>
      </w:r>
      <w:r w:rsidR="00A3785D">
        <w:rPr>
          <w:rFonts w:ascii="Calibri" w:hAnsi="Calibri" w:cs="Calibri"/>
          <w:sz w:val="22"/>
          <w:szCs w:val="22"/>
        </w:rPr>
        <w:t>_____________-</w:t>
      </w:r>
      <w:r w:rsidR="000846C9" w:rsidRPr="000846C9">
        <w:rPr>
          <w:rFonts w:ascii="Calibri" w:hAnsi="Calibri" w:cs="Calibri"/>
          <w:sz w:val="22"/>
          <w:szCs w:val="22"/>
        </w:rPr>
        <w:t xml:space="preserve"> </w:t>
      </w:r>
      <w:r w:rsidRPr="000846C9">
        <w:rPr>
          <w:rFonts w:ascii="Calibri" w:hAnsi="Calibri" w:cs="Calibri"/>
          <w:sz w:val="22"/>
          <w:szCs w:val="22"/>
        </w:rPr>
        <w:t>de 20</w:t>
      </w:r>
      <w:r w:rsidR="009F671E" w:rsidRPr="000846C9">
        <w:rPr>
          <w:rFonts w:ascii="Calibri" w:hAnsi="Calibri" w:cs="Calibri"/>
          <w:sz w:val="22"/>
          <w:szCs w:val="22"/>
        </w:rPr>
        <w:t>1</w:t>
      </w:r>
      <w:r w:rsidR="000846C9" w:rsidRPr="000846C9">
        <w:rPr>
          <w:rFonts w:ascii="Calibri" w:hAnsi="Calibri" w:cs="Calibri"/>
          <w:sz w:val="22"/>
          <w:szCs w:val="22"/>
        </w:rPr>
        <w:t>3</w:t>
      </w:r>
    </w:p>
    <w:p w:rsidR="00C81A2D" w:rsidRPr="003D5B68" w:rsidRDefault="00C81A2D" w:rsidP="00BA67FC">
      <w:pPr>
        <w:spacing w:line="240" w:lineRule="auto"/>
        <w:rPr>
          <w:rFonts w:ascii="Calibri" w:hAnsi="Calibri" w:cs="Calibri"/>
          <w:sz w:val="22"/>
          <w:szCs w:val="22"/>
        </w:rPr>
      </w:pPr>
    </w:p>
    <w:p w:rsidR="00C81A2D" w:rsidRPr="003D5B68" w:rsidRDefault="00C81A2D" w:rsidP="00BA67FC">
      <w:pPr>
        <w:spacing w:line="240" w:lineRule="auto"/>
        <w:rPr>
          <w:rFonts w:ascii="Calibri" w:hAnsi="Calibri" w:cs="Calibri"/>
          <w:sz w:val="22"/>
          <w:szCs w:val="22"/>
        </w:rPr>
      </w:pPr>
    </w:p>
    <w:p w:rsidR="00C81A2D" w:rsidRPr="003D5B68" w:rsidRDefault="002666C8" w:rsidP="00BA67FC">
      <w:pPr>
        <w:pStyle w:val="Ttol3"/>
        <w:spacing w:line="240" w:lineRule="auto"/>
        <w:jc w:val="both"/>
        <w:rPr>
          <w:rFonts w:ascii="Calibri" w:hAnsi="Calibri" w:cs="Calibri"/>
          <w:sz w:val="22"/>
          <w:szCs w:val="22"/>
        </w:rPr>
      </w:pPr>
      <w:r w:rsidRPr="003D5B68">
        <w:rPr>
          <w:rFonts w:ascii="Calibri" w:hAnsi="Calibri" w:cs="Calibri"/>
          <w:sz w:val="22"/>
          <w:szCs w:val="22"/>
        </w:rPr>
        <w:t>R</w:t>
      </w:r>
      <w:r w:rsidR="00C51A4F" w:rsidRPr="003D5B68">
        <w:rPr>
          <w:rFonts w:ascii="Calibri" w:hAnsi="Calibri" w:cs="Calibri"/>
          <w:sz w:val="22"/>
          <w:szCs w:val="22"/>
        </w:rPr>
        <w:t xml:space="preserve"> </w:t>
      </w:r>
      <w:r w:rsidRPr="003D5B68">
        <w:rPr>
          <w:rFonts w:ascii="Calibri" w:hAnsi="Calibri" w:cs="Calibri"/>
          <w:sz w:val="22"/>
          <w:szCs w:val="22"/>
        </w:rPr>
        <w:t>E</w:t>
      </w:r>
      <w:r w:rsidR="00C51A4F" w:rsidRPr="003D5B68">
        <w:rPr>
          <w:rFonts w:ascii="Calibri" w:hAnsi="Calibri" w:cs="Calibri"/>
          <w:sz w:val="22"/>
          <w:szCs w:val="22"/>
        </w:rPr>
        <w:t xml:space="preserve"> </w:t>
      </w:r>
      <w:r w:rsidRPr="003D5B68">
        <w:rPr>
          <w:rFonts w:ascii="Calibri" w:hAnsi="Calibri" w:cs="Calibri"/>
          <w:sz w:val="22"/>
          <w:szCs w:val="22"/>
        </w:rPr>
        <w:t>U</w:t>
      </w:r>
      <w:r w:rsidR="00C51A4F" w:rsidRPr="003D5B68">
        <w:rPr>
          <w:rFonts w:ascii="Calibri" w:hAnsi="Calibri" w:cs="Calibri"/>
          <w:sz w:val="22"/>
          <w:szCs w:val="22"/>
        </w:rPr>
        <w:t xml:space="preserve"> </w:t>
      </w:r>
      <w:r w:rsidRPr="003D5B68">
        <w:rPr>
          <w:rFonts w:ascii="Calibri" w:hAnsi="Calibri" w:cs="Calibri"/>
          <w:sz w:val="22"/>
          <w:szCs w:val="22"/>
        </w:rPr>
        <w:t>N</w:t>
      </w:r>
      <w:r w:rsidR="00C51A4F" w:rsidRPr="003D5B68">
        <w:rPr>
          <w:rFonts w:ascii="Calibri" w:hAnsi="Calibri" w:cs="Calibri"/>
          <w:sz w:val="22"/>
          <w:szCs w:val="22"/>
        </w:rPr>
        <w:t xml:space="preserve"> </w:t>
      </w:r>
      <w:r w:rsidRPr="003D5B68">
        <w:rPr>
          <w:rFonts w:ascii="Calibri" w:hAnsi="Calibri" w:cs="Calibri"/>
          <w:sz w:val="22"/>
          <w:szCs w:val="22"/>
        </w:rPr>
        <w:t>I</w:t>
      </w:r>
      <w:r w:rsidR="00C51A4F" w:rsidRPr="003D5B68">
        <w:rPr>
          <w:rFonts w:ascii="Calibri" w:hAnsi="Calibri" w:cs="Calibri"/>
          <w:sz w:val="22"/>
          <w:szCs w:val="22"/>
        </w:rPr>
        <w:t xml:space="preserve"> </w:t>
      </w:r>
      <w:r w:rsidRPr="003D5B68">
        <w:rPr>
          <w:rFonts w:ascii="Calibri" w:hAnsi="Calibri" w:cs="Calibri"/>
          <w:sz w:val="22"/>
          <w:szCs w:val="22"/>
        </w:rPr>
        <w:t>T</w:t>
      </w:r>
      <w:r w:rsidR="00C51A4F" w:rsidRPr="003D5B68">
        <w:rPr>
          <w:rFonts w:ascii="Calibri" w:hAnsi="Calibri" w:cs="Calibri"/>
          <w:sz w:val="22"/>
          <w:szCs w:val="22"/>
        </w:rPr>
        <w:t xml:space="preserve"> </w:t>
      </w:r>
      <w:r w:rsidRPr="003D5B68">
        <w:rPr>
          <w:rFonts w:ascii="Calibri" w:hAnsi="Calibri" w:cs="Calibri"/>
          <w:sz w:val="22"/>
          <w:szCs w:val="22"/>
        </w:rPr>
        <w:t>S</w:t>
      </w:r>
      <w:r w:rsidR="00C51A4F" w:rsidRPr="003D5B68">
        <w:rPr>
          <w:rFonts w:ascii="Calibri" w:hAnsi="Calibri" w:cs="Calibri"/>
          <w:sz w:val="22"/>
          <w:szCs w:val="22"/>
        </w:rPr>
        <w:t xml:space="preserve"> </w:t>
      </w:r>
    </w:p>
    <w:p w:rsidR="00C81A2D" w:rsidRPr="003D5B68" w:rsidRDefault="00C81A2D" w:rsidP="00BA67FC">
      <w:pPr>
        <w:tabs>
          <w:tab w:val="left" w:pos="-720"/>
        </w:tabs>
        <w:spacing w:line="240" w:lineRule="auto"/>
        <w:rPr>
          <w:rFonts w:ascii="Calibri" w:hAnsi="Calibri" w:cs="Calibri"/>
          <w:sz w:val="22"/>
          <w:szCs w:val="22"/>
        </w:rPr>
      </w:pPr>
    </w:p>
    <w:p w:rsidR="00A3785D" w:rsidRDefault="00A3785D" w:rsidP="00A3785D">
      <w:pPr>
        <w:tabs>
          <w:tab w:val="left" w:pos="-720"/>
        </w:tabs>
        <w:spacing w:line="240" w:lineRule="auto"/>
        <w:rPr>
          <w:rFonts w:ascii="Calibri" w:hAnsi="Calibri" w:cs="Calibri"/>
          <w:sz w:val="22"/>
          <w:szCs w:val="22"/>
          <w:shd w:val="clear" w:color="auto" w:fill="D9D9D9" w:themeFill="background1" w:themeFillShade="D9"/>
        </w:rPr>
      </w:pPr>
      <w:r w:rsidRPr="003D5B68">
        <w:rPr>
          <w:rFonts w:ascii="Calibri" w:hAnsi="Calibri" w:cs="Calibri"/>
          <w:sz w:val="22"/>
          <w:szCs w:val="22"/>
        </w:rPr>
        <w:t xml:space="preserve">D’una banda, el Sr./la Sra. </w:t>
      </w:r>
      <w:r w:rsidRPr="00BE7DAF">
        <w:rPr>
          <w:rFonts w:ascii="Calibri" w:hAnsi="Calibri" w:cs="Calibri"/>
          <w:sz w:val="22"/>
          <w:szCs w:val="22"/>
          <w:shd w:val="clear" w:color="auto" w:fill="D9D9D9" w:themeFill="background1" w:themeFillShade="D9"/>
        </w:rPr>
        <w:t>&lt;nom i cognoms&gt;,</w:t>
      </w:r>
      <w:r>
        <w:rPr>
          <w:rFonts w:ascii="Calibri" w:hAnsi="Calibri" w:cs="Calibri"/>
          <w:sz w:val="22"/>
          <w:szCs w:val="22"/>
        </w:rPr>
        <w:t xml:space="preserve"> </w:t>
      </w:r>
      <w:r>
        <w:rPr>
          <w:rFonts w:ascii="Calibri" w:hAnsi="Calibri" w:cs="Calibri"/>
          <w:sz w:val="22"/>
          <w:szCs w:val="22"/>
          <w:shd w:val="clear" w:color="auto" w:fill="D9D9D9" w:themeFill="background1" w:themeFillShade="D9"/>
        </w:rPr>
        <w:t>&lt;càrrec&gt;</w:t>
      </w:r>
      <w:r>
        <w:rPr>
          <w:rFonts w:ascii="Calibri" w:hAnsi="Calibri" w:cs="Calibri"/>
          <w:sz w:val="22"/>
          <w:szCs w:val="22"/>
        </w:rPr>
        <w:t xml:space="preserve">, </w:t>
      </w:r>
      <w:r w:rsidRPr="003D5B68">
        <w:rPr>
          <w:rFonts w:ascii="Calibri" w:hAnsi="Calibri" w:cs="Calibri"/>
          <w:sz w:val="22"/>
          <w:szCs w:val="22"/>
        </w:rPr>
        <w:t xml:space="preserve">que actua com a representat legal </w:t>
      </w:r>
      <w:r>
        <w:rPr>
          <w:rFonts w:ascii="Calibri" w:hAnsi="Calibri" w:cs="Calibri"/>
          <w:sz w:val="22"/>
          <w:szCs w:val="22"/>
        </w:rPr>
        <w:t xml:space="preserve">de </w:t>
      </w:r>
      <w:r>
        <w:rPr>
          <w:rFonts w:ascii="Calibri" w:hAnsi="Calibri" w:cs="Calibri"/>
          <w:sz w:val="22"/>
          <w:szCs w:val="22"/>
          <w:shd w:val="clear" w:color="auto" w:fill="D9D9D9" w:themeFill="background1" w:themeFillShade="D9"/>
        </w:rPr>
        <w:t>&lt;nom de l’empresa&gt;</w:t>
      </w:r>
      <w:r>
        <w:rPr>
          <w:rFonts w:ascii="Calibri" w:hAnsi="Calibri" w:cs="Calibri"/>
          <w:sz w:val="22"/>
          <w:szCs w:val="22"/>
        </w:rPr>
        <w:t>,</w:t>
      </w:r>
      <w:r w:rsidRPr="003D5B68">
        <w:rPr>
          <w:rFonts w:ascii="Calibri" w:hAnsi="Calibri" w:cs="Calibri"/>
          <w:sz w:val="22"/>
          <w:szCs w:val="22"/>
        </w:rPr>
        <w:t xml:space="preserve"> amb domicili social a </w:t>
      </w:r>
      <w:r w:rsidRPr="00BE7DAF">
        <w:rPr>
          <w:rFonts w:ascii="Calibri" w:hAnsi="Calibri" w:cs="Calibri"/>
          <w:sz w:val="22"/>
          <w:szCs w:val="22"/>
          <w:shd w:val="clear" w:color="auto" w:fill="D9D9D9" w:themeFill="background1" w:themeFillShade="D9"/>
        </w:rPr>
        <w:t>&lt;població&gt;,</w:t>
      </w:r>
      <w:r>
        <w:rPr>
          <w:rFonts w:ascii="Calibri" w:hAnsi="Calibri" w:cs="Calibri"/>
          <w:sz w:val="22"/>
          <w:szCs w:val="22"/>
        </w:rPr>
        <w:t xml:space="preserve"> </w:t>
      </w:r>
      <w:r w:rsidRPr="00BE7DAF">
        <w:rPr>
          <w:rFonts w:ascii="Calibri" w:hAnsi="Calibri" w:cs="Calibri"/>
          <w:sz w:val="22"/>
          <w:szCs w:val="22"/>
          <w:shd w:val="clear" w:color="auto" w:fill="D9D9D9" w:themeFill="background1" w:themeFillShade="D9"/>
        </w:rPr>
        <w:t>&lt;c</w:t>
      </w:r>
      <w:r w:rsidRPr="00BE7DAF">
        <w:rPr>
          <w:rFonts w:ascii="Calibri" w:hAnsi="Calibri" w:cs="Calibri"/>
          <w:i/>
          <w:sz w:val="22"/>
          <w:szCs w:val="22"/>
          <w:shd w:val="clear" w:color="auto" w:fill="D9D9D9" w:themeFill="background1" w:themeFillShade="D9"/>
        </w:rPr>
        <w:t>arrer&gt;</w:t>
      </w:r>
      <w:r w:rsidRPr="003D5B68">
        <w:rPr>
          <w:rFonts w:ascii="Calibri" w:hAnsi="Calibri" w:cs="Calibri"/>
          <w:i/>
          <w:sz w:val="22"/>
          <w:szCs w:val="22"/>
        </w:rPr>
        <w:t xml:space="preserve"> </w:t>
      </w:r>
      <w:r w:rsidRPr="00BE7DAF">
        <w:rPr>
          <w:rFonts w:ascii="Calibri" w:hAnsi="Calibri" w:cs="Calibri"/>
          <w:i/>
          <w:sz w:val="22"/>
          <w:szCs w:val="22"/>
          <w:shd w:val="clear" w:color="auto" w:fill="D9D9D9" w:themeFill="background1" w:themeFillShade="D9"/>
        </w:rPr>
        <w:t>&lt;C</w:t>
      </w:r>
      <w:r w:rsidRPr="00BE7DAF">
        <w:rPr>
          <w:rFonts w:ascii="Calibri" w:hAnsi="Calibri" w:cs="Calibri"/>
          <w:sz w:val="22"/>
          <w:szCs w:val="22"/>
          <w:shd w:val="clear" w:color="auto" w:fill="D9D9D9" w:themeFill="background1" w:themeFillShade="D9"/>
        </w:rPr>
        <w:t>odi postal&gt;</w:t>
      </w:r>
      <w:r w:rsidRPr="003D5B68">
        <w:rPr>
          <w:rFonts w:ascii="Calibri" w:hAnsi="Calibri" w:cs="Calibri"/>
          <w:sz w:val="22"/>
          <w:szCs w:val="22"/>
        </w:rPr>
        <w:t xml:space="preserve"> </w:t>
      </w:r>
      <w:r>
        <w:rPr>
          <w:rFonts w:ascii="Calibri" w:hAnsi="Calibri" w:cs="Calibri"/>
          <w:sz w:val="22"/>
          <w:szCs w:val="22"/>
        </w:rPr>
        <w:t xml:space="preserve"> </w:t>
      </w:r>
      <w:r w:rsidRPr="003D5B68">
        <w:rPr>
          <w:rFonts w:ascii="Calibri" w:hAnsi="Calibri" w:cs="Calibri"/>
          <w:sz w:val="22"/>
          <w:szCs w:val="22"/>
        </w:rPr>
        <w:t xml:space="preserve">i </w:t>
      </w:r>
      <w:r w:rsidRPr="00BE7DAF">
        <w:rPr>
          <w:rFonts w:ascii="Calibri" w:hAnsi="Calibri" w:cs="Calibri"/>
          <w:sz w:val="22"/>
          <w:szCs w:val="22"/>
          <w:shd w:val="clear" w:color="auto" w:fill="D9D9D9" w:themeFill="background1" w:themeFillShade="D9"/>
        </w:rPr>
        <w:t>&lt;NIF&gt;</w:t>
      </w:r>
    </w:p>
    <w:p w:rsidR="00A3785D" w:rsidRPr="003D5B68" w:rsidRDefault="00A3785D" w:rsidP="00A3785D">
      <w:pPr>
        <w:tabs>
          <w:tab w:val="left" w:pos="-720"/>
        </w:tabs>
        <w:spacing w:line="240" w:lineRule="auto"/>
        <w:rPr>
          <w:rFonts w:ascii="Calibri" w:hAnsi="Calibri" w:cs="Calibri"/>
          <w:sz w:val="22"/>
          <w:szCs w:val="22"/>
        </w:rPr>
      </w:pPr>
    </w:p>
    <w:p w:rsidR="00CB6C24" w:rsidRPr="00B228D6" w:rsidRDefault="007A4200" w:rsidP="00B228D6">
      <w:pPr>
        <w:tabs>
          <w:tab w:val="left" w:pos="-720"/>
          <w:tab w:val="left" w:pos="0"/>
        </w:tabs>
        <w:spacing w:line="240" w:lineRule="auto"/>
        <w:ind w:hanging="11"/>
        <w:rPr>
          <w:rFonts w:ascii="Calibri" w:hAnsi="Calibri" w:cs="Calibri"/>
          <w:color w:val="943634" w:themeColor="accent2" w:themeShade="BF"/>
          <w:sz w:val="22"/>
          <w:szCs w:val="22"/>
        </w:rPr>
      </w:pPr>
      <w:r w:rsidRPr="00B228D6">
        <w:rPr>
          <w:rFonts w:ascii="Calibri" w:hAnsi="Calibri" w:cs="Calibri"/>
          <w:color w:val="943634" w:themeColor="accent2" w:themeShade="BF"/>
          <w:sz w:val="22"/>
          <w:szCs w:val="22"/>
        </w:rPr>
        <w:t>I</w:t>
      </w:r>
      <w:r w:rsidR="00DD56FB" w:rsidRPr="00B228D6">
        <w:rPr>
          <w:rFonts w:ascii="Calibri" w:hAnsi="Calibri" w:cs="Calibri"/>
          <w:color w:val="943634" w:themeColor="accent2" w:themeShade="BF"/>
          <w:sz w:val="22"/>
          <w:szCs w:val="22"/>
        </w:rPr>
        <w:t xml:space="preserve">, de </w:t>
      </w:r>
      <w:r w:rsidR="009F671E" w:rsidRPr="00B228D6">
        <w:rPr>
          <w:rFonts w:ascii="Calibri" w:hAnsi="Calibri" w:cs="Calibri"/>
          <w:color w:val="943634" w:themeColor="accent2" w:themeShade="BF"/>
          <w:sz w:val="22"/>
          <w:szCs w:val="22"/>
        </w:rPr>
        <w:t>l’altra</w:t>
      </w:r>
      <w:r w:rsidRPr="00B228D6">
        <w:rPr>
          <w:rFonts w:ascii="Calibri" w:hAnsi="Calibri" w:cs="Calibri"/>
          <w:color w:val="943634" w:themeColor="accent2" w:themeShade="BF"/>
          <w:sz w:val="22"/>
          <w:szCs w:val="22"/>
        </w:rPr>
        <w:t xml:space="preserve">,  el Sr. </w:t>
      </w:r>
      <w:r w:rsidR="00B228D6" w:rsidRPr="00B228D6">
        <w:rPr>
          <w:rFonts w:ascii="Calibri" w:hAnsi="Calibri" w:cs="Calibri"/>
          <w:color w:val="943634" w:themeColor="accent2" w:themeShade="BF"/>
          <w:sz w:val="22"/>
          <w:szCs w:val="22"/>
          <w:highlight w:val="lightGray"/>
        </w:rPr>
        <w:t>pendent</w:t>
      </w:r>
      <w:r w:rsidR="00B228D6" w:rsidRPr="00B228D6">
        <w:rPr>
          <w:rFonts w:ascii="Calibri" w:hAnsi="Calibri" w:cs="Calibri"/>
          <w:color w:val="943634" w:themeColor="accent2" w:themeShade="BF"/>
          <w:sz w:val="22"/>
          <w:szCs w:val="22"/>
        </w:rPr>
        <w:t xml:space="preserve"> </w:t>
      </w:r>
      <w:r w:rsidRPr="00B228D6">
        <w:rPr>
          <w:rFonts w:ascii="Calibri" w:hAnsi="Calibri" w:cs="Calibri"/>
          <w:color w:val="943634" w:themeColor="accent2" w:themeShade="BF"/>
          <w:sz w:val="22"/>
          <w:szCs w:val="22"/>
        </w:rPr>
        <w:t xml:space="preserve">com a </w:t>
      </w:r>
      <w:r w:rsidR="00CB6C24" w:rsidRPr="00B228D6">
        <w:rPr>
          <w:rFonts w:ascii="Calibri" w:hAnsi="Calibri" w:cs="Calibri"/>
          <w:color w:val="943634" w:themeColor="accent2" w:themeShade="BF"/>
          <w:sz w:val="22"/>
          <w:szCs w:val="22"/>
        </w:rPr>
        <w:t xml:space="preserve">Vicerector de docència i </w:t>
      </w:r>
      <w:proofErr w:type="spellStart"/>
      <w:r w:rsidR="00CB6C24" w:rsidRPr="00B228D6">
        <w:rPr>
          <w:rFonts w:ascii="Calibri" w:hAnsi="Calibri" w:cs="Calibri"/>
          <w:color w:val="943634" w:themeColor="accent2" w:themeShade="BF"/>
          <w:sz w:val="22"/>
          <w:szCs w:val="22"/>
        </w:rPr>
        <w:t>estudiantat</w:t>
      </w:r>
      <w:proofErr w:type="spellEnd"/>
      <w:r w:rsidR="00CB6C24" w:rsidRPr="00B228D6">
        <w:rPr>
          <w:rFonts w:ascii="Calibri" w:hAnsi="Calibri" w:cs="Calibri"/>
          <w:color w:val="943634" w:themeColor="accent2" w:themeShade="BF"/>
          <w:sz w:val="22"/>
          <w:szCs w:val="22"/>
        </w:rPr>
        <w:t xml:space="preserve"> de la Universitat Politècnica de </w:t>
      </w:r>
      <w:r w:rsidR="003D5B68" w:rsidRPr="00B228D6">
        <w:rPr>
          <w:rFonts w:ascii="Calibri" w:hAnsi="Calibri" w:cs="Calibri"/>
          <w:color w:val="943634" w:themeColor="accent2" w:themeShade="BF"/>
          <w:sz w:val="22"/>
          <w:szCs w:val="22"/>
        </w:rPr>
        <w:t>Catalunya</w:t>
      </w:r>
      <w:r w:rsidR="00CB6C24" w:rsidRPr="00B228D6">
        <w:rPr>
          <w:rFonts w:ascii="Calibri" w:hAnsi="Calibri" w:cs="Calibri"/>
          <w:color w:val="943634" w:themeColor="accent2" w:themeShade="BF"/>
          <w:sz w:val="22"/>
          <w:szCs w:val="22"/>
        </w:rPr>
        <w:t xml:space="preserve"> · Barcelona Tech </w:t>
      </w:r>
      <w:r w:rsidRPr="00B228D6">
        <w:rPr>
          <w:rFonts w:ascii="Calibri" w:hAnsi="Calibri" w:cs="Calibri"/>
          <w:bCs/>
          <w:color w:val="943634" w:themeColor="accent2" w:themeShade="BF"/>
          <w:sz w:val="22"/>
          <w:szCs w:val="22"/>
        </w:rPr>
        <w:t>(</w:t>
      </w:r>
      <w:r w:rsidR="00963922" w:rsidRPr="00B228D6">
        <w:rPr>
          <w:rFonts w:ascii="Calibri" w:hAnsi="Calibri" w:cs="Calibri"/>
          <w:bCs/>
          <w:color w:val="943634" w:themeColor="accent2" w:themeShade="BF"/>
          <w:sz w:val="22"/>
          <w:szCs w:val="22"/>
        </w:rPr>
        <w:t xml:space="preserve">en endavant </w:t>
      </w:r>
      <w:r w:rsidRPr="00B228D6">
        <w:rPr>
          <w:rFonts w:ascii="Calibri" w:hAnsi="Calibri" w:cs="Calibri"/>
          <w:bCs/>
          <w:color w:val="943634" w:themeColor="accent2" w:themeShade="BF"/>
          <w:sz w:val="22"/>
          <w:szCs w:val="22"/>
        </w:rPr>
        <w:t>UPC)</w:t>
      </w:r>
      <w:r w:rsidR="00C51A4F" w:rsidRPr="00B228D6">
        <w:rPr>
          <w:rFonts w:ascii="Calibri" w:hAnsi="Calibri" w:cs="Calibri"/>
          <w:bCs/>
          <w:color w:val="943634" w:themeColor="accent2" w:themeShade="BF"/>
          <w:sz w:val="22"/>
          <w:szCs w:val="22"/>
        </w:rPr>
        <w:t>,</w:t>
      </w:r>
      <w:r w:rsidRPr="00B228D6">
        <w:rPr>
          <w:rFonts w:ascii="Calibri" w:hAnsi="Calibri" w:cs="Calibri"/>
          <w:color w:val="943634" w:themeColor="accent2" w:themeShade="BF"/>
          <w:sz w:val="22"/>
          <w:szCs w:val="22"/>
        </w:rPr>
        <w:t xml:space="preserve"> </w:t>
      </w:r>
      <w:r w:rsidR="00CB6C24" w:rsidRPr="00B228D6">
        <w:rPr>
          <w:rFonts w:ascii="Calibri" w:hAnsi="Calibri" w:cs="Calibri"/>
          <w:color w:val="943634" w:themeColor="accent2" w:themeShade="BF"/>
          <w:sz w:val="22"/>
          <w:szCs w:val="22"/>
        </w:rPr>
        <w:t xml:space="preserve">actuant per delegació del rector en virtut </w:t>
      </w:r>
      <w:r w:rsidR="00E0374D" w:rsidRPr="00B228D6">
        <w:rPr>
          <w:rFonts w:ascii="Calibri" w:hAnsi="Calibri" w:cs="Calibri"/>
          <w:color w:val="943634" w:themeColor="accent2" w:themeShade="BF"/>
          <w:sz w:val="22"/>
          <w:szCs w:val="22"/>
        </w:rPr>
        <w:t xml:space="preserve">de la Resolució 140/2012, de 30 de gener (publicada al DOGC núm. 6084 de 9.3.2012) </w:t>
      </w:r>
      <w:r w:rsidR="00CB6C24" w:rsidRPr="00B228D6">
        <w:rPr>
          <w:rFonts w:ascii="Calibri" w:hAnsi="Calibri" w:cs="Calibri"/>
          <w:color w:val="943634" w:themeColor="accent2" w:themeShade="BF"/>
          <w:sz w:val="22"/>
          <w:szCs w:val="22"/>
        </w:rPr>
        <w:t>amb domicili a</w:t>
      </w:r>
      <w:r w:rsidR="008B6A21" w:rsidRPr="00B228D6">
        <w:rPr>
          <w:rFonts w:ascii="Calibri" w:hAnsi="Calibri" w:cs="Calibri"/>
          <w:color w:val="943634" w:themeColor="accent2" w:themeShade="BF"/>
          <w:sz w:val="22"/>
          <w:szCs w:val="22"/>
        </w:rPr>
        <w:t>l</w:t>
      </w:r>
      <w:r w:rsidR="00CB6C24" w:rsidRPr="00B228D6">
        <w:rPr>
          <w:rFonts w:ascii="Calibri" w:hAnsi="Calibri" w:cs="Calibri"/>
          <w:color w:val="943634" w:themeColor="accent2" w:themeShade="BF"/>
          <w:sz w:val="22"/>
          <w:szCs w:val="22"/>
        </w:rPr>
        <w:t xml:space="preserve"> carrer Jordi Girona, 31</w:t>
      </w:r>
      <w:r w:rsidR="00956ACC" w:rsidRPr="00B228D6">
        <w:rPr>
          <w:rFonts w:ascii="Calibri" w:hAnsi="Calibri" w:cs="Calibri"/>
          <w:color w:val="943634" w:themeColor="accent2" w:themeShade="BF"/>
          <w:sz w:val="22"/>
          <w:szCs w:val="22"/>
        </w:rPr>
        <w:t xml:space="preserve"> </w:t>
      </w:r>
      <w:r w:rsidR="00E0374D" w:rsidRPr="00B228D6">
        <w:rPr>
          <w:rFonts w:ascii="Calibri" w:hAnsi="Calibri" w:cs="Calibri"/>
          <w:color w:val="943634" w:themeColor="accent2" w:themeShade="BF"/>
          <w:sz w:val="22"/>
          <w:szCs w:val="22"/>
        </w:rPr>
        <w:t>(08034 Barcelona)</w:t>
      </w:r>
      <w:r w:rsidR="00CB6C24" w:rsidRPr="00B228D6">
        <w:rPr>
          <w:rFonts w:ascii="Calibri" w:hAnsi="Calibri" w:cs="Calibri"/>
          <w:color w:val="943634" w:themeColor="accent2" w:themeShade="BF"/>
          <w:sz w:val="22"/>
          <w:szCs w:val="22"/>
        </w:rPr>
        <w:t xml:space="preserve"> </w:t>
      </w:r>
      <w:r w:rsidR="00CE6B7D" w:rsidRPr="00B228D6">
        <w:rPr>
          <w:rFonts w:ascii="Calibri" w:hAnsi="Calibri" w:cs="Calibri"/>
          <w:color w:val="943634" w:themeColor="accent2" w:themeShade="BF"/>
          <w:sz w:val="22"/>
          <w:szCs w:val="22"/>
        </w:rPr>
        <w:t>i NIF Q-0818003F.</w:t>
      </w:r>
    </w:p>
    <w:p w:rsidR="00C51A4F" w:rsidRPr="003D5B68" w:rsidRDefault="00C51A4F" w:rsidP="00BA67FC">
      <w:pPr>
        <w:tabs>
          <w:tab w:val="left" w:pos="-720"/>
        </w:tabs>
        <w:spacing w:line="240" w:lineRule="auto"/>
        <w:rPr>
          <w:rFonts w:ascii="Calibri" w:hAnsi="Calibri" w:cs="Calibri"/>
          <w:sz w:val="22"/>
          <w:szCs w:val="22"/>
        </w:rPr>
      </w:pPr>
    </w:p>
    <w:p w:rsidR="00CE6B7D" w:rsidRPr="003D5B68" w:rsidRDefault="00CE6B7D" w:rsidP="00BA67FC">
      <w:pPr>
        <w:tabs>
          <w:tab w:val="left" w:pos="-720"/>
        </w:tabs>
        <w:spacing w:line="240" w:lineRule="auto"/>
        <w:rPr>
          <w:rFonts w:ascii="Calibri" w:hAnsi="Calibri" w:cs="Calibri"/>
          <w:sz w:val="22"/>
          <w:szCs w:val="22"/>
        </w:rPr>
      </w:pPr>
      <w:r w:rsidRPr="003D5B68">
        <w:rPr>
          <w:rFonts w:ascii="Calibri" w:hAnsi="Calibri" w:cs="Calibri"/>
          <w:sz w:val="22"/>
          <w:szCs w:val="22"/>
        </w:rPr>
        <w:t xml:space="preserve">Ambdues parts es reconeixen mútuament la capacitat legal necessària per </w:t>
      </w:r>
      <w:r w:rsidR="00F019C0" w:rsidRPr="003D5B68">
        <w:rPr>
          <w:rFonts w:ascii="Calibri" w:hAnsi="Calibri" w:cs="Calibri"/>
          <w:sz w:val="22"/>
          <w:szCs w:val="22"/>
        </w:rPr>
        <w:t xml:space="preserve">a atorgar aquest </w:t>
      </w:r>
      <w:r w:rsidR="00963922" w:rsidRPr="003D5B68">
        <w:rPr>
          <w:rFonts w:ascii="Calibri" w:hAnsi="Calibri" w:cs="Calibri"/>
          <w:sz w:val="22"/>
          <w:szCs w:val="22"/>
        </w:rPr>
        <w:t xml:space="preserve">acte, i </w:t>
      </w:r>
    </w:p>
    <w:p w:rsidR="00C81A2D" w:rsidRDefault="00C81A2D" w:rsidP="00BA67FC">
      <w:pPr>
        <w:tabs>
          <w:tab w:val="left" w:pos="-720"/>
        </w:tabs>
        <w:spacing w:line="240" w:lineRule="auto"/>
        <w:rPr>
          <w:rFonts w:ascii="Calibri" w:hAnsi="Calibri" w:cs="Calibri"/>
          <w:sz w:val="22"/>
          <w:szCs w:val="22"/>
        </w:rPr>
      </w:pPr>
    </w:p>
    <w:p w:rsidR="00B55952" w:rsidRPr="003D5B68" w:rsidRDefault="00B55952" w:rsidP="00BA67FC">
      <w:pPr>
        <w:tabs>
          <w:tab w:val="left" w:pos="-720"/>
        </w:tabs>
        <w:spacing w:line="240" w:lineRule="auto"/>
        <w:rPr>
          <w:rFonts w:ascii="Calibri" w:hAnsi="Calibri" w:cs="Calibri"/>
          <w:sz w:val="22"/>
          <w:szCs w:val="22"/>
        </w:rPr>
      </w:pPr>
    </w:p>
    <w:p w:rsidR="00C81A2D" w:rsidRPr="003D5B68" w:rsidRDefault="002666C8" w:rsidP="00BA67FC">
      <w:pPr>
        <w:pStyle w:val="Ttol1"/>
        <w:spacing w:line="240" w:lineRule="auto"/>
        <w:jc w:val="both"/>
        <w:rPr>
          <w:rFonts w:ascii="Calibri" w:hAnsi="Calibri" w:cs="Calibri"/>
          <w:sz w:val="22"/>
          <w:szCs w:val="22"/>
        </w:rPr>
      </w:pPr>
      <w:r w:rsidRPr="003D5B68">
        <w:rPr>
          <w:rFonts w:ascii="Calibri" w:hAnsi="Calibri" w:cs="Calibri"/>
          <w:sz w:val="22"/>
          <w:szCs w:val="22"/>
        </w:rPr>
        <w:t>M</w:t>
      </w:r>
      <w:r w:rsidR="00C51A4F" w:rsidRPr="003D5B68">
        <w:rPr>
          <w:rFonts w:ascii="Calibri" w:hAnsi="Calibri" w:cs="Calibri"/>
          <w:sz w:val="22"/>
          <w:szCs w:val="22"/>
        </w:rPr>
        <w:t xml:space="preserve"> </w:t>
      </w:r>
      <w:r w:rsidRPr="003D5B68">
        <w:rPr>
          <w:rFonts w:ascii="Calibri" w:hAnsi="Calibri" w:cs="Calibri"/>
          <w:sz w:val="22"/>
          <w:szCs w:val="22"/>
        </w:rPr>
        <w:t>A</w:t>
      </w:r>
      <w:r w:rsidR="00C51A4F" w:rsidRPr="003D5B68">
        <w:rPr>
          <w:rFonts w:ascii="Calibri" w:hAnsi="Calibri" w:cs="Calibri"/>
          <w:sz w:val="22"/>
          <w:szCs w:val="22"/>
        </w:rPr>
        <w:t xml:space="preserve"> </w:t>
      </w:r>
      <w:r w:rsidRPr="003D5B68">
        <w:rPr>
          <w:rFonts w:ascii="Calibri" w:hAnsi="Calibri" w:cs="Calibri"/>
          <w:sz w:val="22"/>
          <w:szCs w:val="22"/>
        </w:rPr>
        <w:t>N</w:t>
      </w:r>
      <w:r w:rsidR="00C51A4F" w:rsidRPr="003D5B68">
        <w:rPr>
          <w:rFonts w:ascii="Calibri" w:hAnsi="Calibri" w:cs="Calibri"/>
          <w:sz w:val="22"/>
          <w:szCs w:val="22"/>
        </w:rPr>
        <w:t xml:space="preserve"> </w:t>
      </w:r>
      <w:r w:rsidRPr="003D5B68">
        <w:rPr>
          <w:rFonts w:ascii="Calibri" w:hAnsi="Calibri" w:cs="Calibri"/>
          <w:sz w:val="22"/>
          <w:szCs w:val="22"/>
        </w:rPr>
        <w:t>I</w:t>
      </w:r>
      <w:r w:rsidR="00C51A4F" w:rsidRPr="003D5B68">
        <w:rPr>
          <w:rFonts w:ascii="Calibri" w:hAnsi="Calibri" w:cs="Calibri"/>
          <w:sz w:val="22"/>
          <w:szCs w:val="22"/>
        </w:rPr>
        <w:t xml:space="preserve"> </w:t>
      </w:r>
      <w:r w:rsidRPr="003D5B68">
        <w:rPr>
          <w:rFonts w:ascii="Calibri" w:hAnsi="Calibri" w:cs="Calibri"/>
          <w:sz w:val="22"/>
          <w:szCs w:val="22"/>
        </w:rPr>
        <w:t>F</w:t>
      </w:r>
      <w:r w:rsidR="00C51A4F" w:rsidRPr="003D5B68">
        <w:rPr>
          <w:rFonts w:ascii="Calibri" w:hAnsi="Calibri" w:cs="Calibri"/>
          <w:sz w:val="22"/>
          <w:szCs w:val="22"/>
        </w:rPr>
        <w:t xml:space="preserve"> </w:t>
      </w:r>
      <w:r w:rsidRPr="003D5B68">
        <w:rPr>
          <w:rFonts w:ascii="Calibri" w:hAnsi="Calibri" w:cs="Calibri"/>
          <w:sz w:val="22"/>
          <w:szCs w:val="22"/>
        </w:rPr>
        <w:t>E</w:t>
      </w:r>
      <w:r w:rsidR="00C51A4F" w:rsidRPr="003D5B68">
        <w:rPr>
          <w:rFonts w:ascii="Calibri" w:hAnsi="Calibri" w:cs="Calibri"/>
          <w:sz w:val="22"/>
          <w:szCs w:val="22"/>
        </w:rPr>
        <w:t xml:space="preserve"> </w:t>
      </w:r>
      <w:r w:rsidRPr="003D5B68">
        <w:rPr>
          <w:rFonts w:ascii="Calibri" w:hAnsi="Calibri" w:cs="Calibri"/>
          <w:sz w:val="22"/>
          <w:szCs w:val="22"/>
        </w:rPr>
        <w:t>S</w:t>
      </w:r>
      <w:r w:rsidR="00C51A4F" w:rsidRPr="003D5B68">
        <w:rPr>
          <w:rFonts w:ascii="Calibri" w:hAnsi="Calibri" w:cs="Calibri"/>
          <w:sz w:val="22"/>
          <w:szCs w:val="22"/>
        </w:rPr>
        <w:t xml:space="preserve"> </w:t>
      </w:r>
      <w:r w:rsidRPr="003D5B68">
        <w:rPr>
          <w:rFonts w:ascii="Calibri" w:hAnsi="Calibri" w:cs="Calibri"/>
          <w:sz w:val="22"/>
          <w:szCs w:val="22"/>
        </w:rPr>
        <w:t>T</w:t>
      </w:r>
      <w:r w:rsidR="00C51A4F" w:rsidRPr="003D5B68">
        <w:rPr>
          <w:rFonts w:ascii="Calibri" w:hAnsi="Calibri" w:cs="Calibri"/>
          <w:sz w:val="22"/>
          <w:szCs w:val="22"/>
        </w:rPr>
        <w:t xml:space="preserve"> </w:t>
      </w:r>
      <w:r w:rsidRPr="003D5B68">
        <w:rPr>
          <w:rFonts w:ascii="Calibri" w:hAnsi="Calibri" w:cs="Calibri"/>
          <w:sz w:val="22"/>
          <w:szCs w:val="22"/>
        </w:rPr>
        <w:t>E</w:t>
      </w:r>
      <w:r w:rsidR="00C51A4F" w:rsidRPr="003D5B68">
        <w:rPr>
          <w:rFonts w:ascii="Calibri" w:hAnsi="Calibri" w:cs="Calibri"/>
          <w:sz w:val="22"/>
          <w:szCs w:val="22"/>
        </w:rPr>
        <w:t xml:space="preserve"> </w:t>
      </w:r>
      <w:r w:rsidRPr="003D5B68">
        <w:rPr>
          <w:rFonts w:ascii="Calibri" w:hAnsi="Calibri" w:cs="Calibri"/>
          <w:sz w:val="22"/>
          <w:szCs w:val="22"/>
        </w:rPr>
        <w:t>N</w:t>
      </w:r>
    </w:p>
    <w:p w:rsidR="00C81A2D" w:rsidRPr="003D5B68" w:rsidRDefault="00C81A2D" w:rsidP="00BA67FC">
      <w:pPr>
        <w:tabs>
          <w:tab w:val="left" w:pos="-720"/>
        </w:tabs>
        <w:spacing w:line="240" w:lineRule="auto"/>
        <w:rPr>
          <w:rFonts w:ascii="Calibri" w:hAnsi="Calibri" w:cs="Calibri"/>
          <w:sz w:val="22"/>
          <w:szCs w:val="22"/>
        </w:rPr>
      </w:pPr>
    </w:p>
    <w:p w:rsidR="00963922" w:rsidRPr="007E2E44" w:rsidRDefault="002666C8" w:rsidP="00BA67FC">
      <w:pPr>
        <w:pStyle w:val="Default"/>
        <w:numPr>
          <w:ilvl w:val="0"/>
          <w:numId w:val="1"/>
        </w:numPr>
        <w:ind w:left="567" w:hanging="567"/>
        <w:jc w:val="both"/>
        <w:rPr>
          <w:rFonts w:ascii="Calibri" w:hAnsi="Calibri" w:cs="Calibri"/>
          <w:color w:val="auto"/>
          <w:sz w:val="22"/>
          <w:szCs w:val="22"/>
          <w:lang w:val="ca-ES"/>
        </w:rPr>
      </w:pPr>
      <w:r w:rsidRPr="003D5B68">
        <w:rPr>
          <w:rFonts w:ascii="Calibri" w:hAnsi="Calibri" w:cs="Calibri"/>
          <w:sz w:val="22"/>
          <w:szCs w:val="22"/>
          <w:lang w:val="ca-ES"/>
        </w:rPr>
        <w:t>Que</w:t>
      </w:r>
      <w:r w:rsidR="007E2E44">
        <w:rPr>
          <w:rFonts w:ascii="Calibri" w:hAnsi="Calibri" w:cs="Calibri"/>
          <w:sz w:val="22"/>
          <w:szCs w:val="22"/>
          <w:lang w:val="ca-ES"/>
        </w:rPr>
        <w:t xml:space="preserve"> </w:t>
      </w:r>
      <w:r w:rsidR="00963922" w:rsidRPr="003D5B68">
        <w:rPr>
          <w:rFonts w:ascii="Calibri" w:hAnsi="Calibri" w:cs="Calibri"/>
          <w:sz w:val="22"/>
          <w:szCs w:val="22"/>
          <w:lang w:val="ca-ES"/>
        </w:rPr>
        <w:t xml:space="preserve">la </w:t>
      </w:r>
      <w:r w:rsidR="00963922" w:rsidRPr="007E2E44">
        <w:rPr>
          <w:rFonts w:ascii="Calibri" w:hAnsi="Calibri" w:cs="Calibri"/>
          <w:color w:val="auto"/>
          <w:sz w:val="22"/>
          <w:szCs w:val="22"/>
          <w:lang w:val="ca-ES"/>
        </w:rPr>
        <w:t xml:space="preserve">UPC </w:t>
      </w:r>
      <w:r w:rsidR="008712E3" w:rsidRPr="007E2E44">
        <w:rPr>
          <w:rFonts w:ascii="Calibri" w:hAnsi="Calibri" w:cs="Calibri"/>
          <w:color w:val="auto"/>
          <w:sz w:val="22"/>
          <w:szCs w:val="22"/>
          <w:lang w:val="ca-ES"/>
        </w:rPr>
        <w:t>imparteix els estudis</w:t>
      </w:r>
      <w:r w:rsidR="008712E3" w:rsidRPr="003D5B68">
        <w:rPr>
          <w:rFonts w:ascii="Calibri" w:hAnsi="Calibri" w:cs="Calibri"/>
          <w:color w:val="C00000"/>
          <w:sz w:val="22"/>
          <w:szCs w:val="22"/>
          <w:lang w:val="ca-ES"/>
        </w:rPr>
        <w:t xml:space="preserve"> </w:t>
      </w:r>
      <w:r w:rsidR="006C3A8E" w:rsidRPr="003D5B68">
        <w:rPr>
          <w:rFonts w:ascii="Calibri" w:hAnsi="Calibri" w:cs="Calibri"/>
          <w:sz w:val="22"/>
          <w:szCs w:val="22"/>
          <w:lang w:val="ca-ES"/>
        </w:rPr>
        <w:t>de Grau en Ò</w:t>
      </w:r>
      <w:r w:rsidR="00963922" w:rsidRPr="003D5B68">
        <w:rPr>
          <w:rFonts w:ascii="Calibri" w:hAnsi="Calibri" w:cs="Calibri"/>
          <w:sz w:val="22"/>
          <w:szCs w:val="22"/>
          <w:lang w:val="ca-ES"/>
        </w:rPr>
        <w:t xml:space="preserve">ptica i Optometria (en endavant GOO) i </w:t>
      </w:r>
      <w:r w:rsidR="008712E3" w:rsidRPr="003D5B68">
        <w:rPr>
          <w:rFonts w:ascii="Calibri" w:hAnsi="Calibri" w:cs="Calibri"/>
          <w:sz w:val="22"/>
          <w:szCs w:val="22"/>
          <w:lang w:val="ca-ES"/>
        </w:rPr>
        <w:t>d</w:t>
      </w:r>
      <w:r w:rsidR="00963922" w:rsidRPr="003D5B68">
        <w:rPr>
          <w:rFonts w:ascii="Calibri" w:hAnsi="Calibri" w:cs="Calibri"/>
          <w:sz w:val="22"/>
          <w:szCs w:val="22"/>
          <w:lang w:val="ca-ES"/>
        </w:rPr>
        <w:t xml:space="preserve">e Màster Universitari en Optometria i Ciències de la </w:t>
      </w:r>
      <w:r w:rsidR="00A839A0" w:rsidRPr="003D5B68">
        <w:rPr>
          <w:rFonts w:ascii="Calibri" w:hAnsi="Calibri" w:cs="Calibri"/>
          <w:sz w:val="22"/>
          <w:szCs w:val="22"/>
          <w:lang w:val="ca-ES"/>
        </w:rPr>
        <w:t>Visió (en endavant MUOCV),</w:t>
      </w:r>
      <w:r w:rsidR="007E2E44">
        <w:rPr>
          <w:rFonts w:ascii="Calibri" w:hAnsi="Calibri" w:cs="Calibri"/>
          <w:sz w:val="22"/>
          <w:szCs w:val="22"/>
          <w:lang w:val="ca-ES"/>
        </w:rPr>
        <w:t xml:space="preserve"> de la branca de ciències de la salut,</w:t>
      </w:r>
      <w:r w:rsidR="006C3A8E" w:rsidRPr="003D5B68">
        <w:rPr>
          <w:rFonts w:ascii="Calibri" w:hAnsi="Calibri" w:cs="Calibri"/>
          <w:sz w:val="22"/>
          <w:szCs w:val="22"/>
          <w:lang w:val="ca-ES"/>
        </w:rPr>
        <w:t xml:space="preserve"> en la Facultat d’Òptica i Optometria</w:t>
      </w:r>
      <w:r w:rsidR="00680130">
        <w:rPr>
          <w:rFonts w:ascii="Calibri" w:hAnsi="Calibri" w:cs="Calibri"/>
          <w:sz w:val="22"/>
          <w:szCs w:val="22"/>
          <w:lang w:val="ca-ES"/>
        </w:rPr>
        <w:t xml:space="preserve"> de Terrassa (en endavant FOOT),</w:t>
      </w:r>
      <w:r w:rsidR="00A839A0" w:rsidRPr="003D5B68">
        <w:rPr>
          <w:rFonts w:ascii="Calibri" w:hAnsi="Calibri" w:cs="Calibri"/>
          <w:sz w:val="22"/>
          <w:szCs w:val="22"/>
          <w:lang w:val="ca-ES"/>
        </w:rPr>
        <w:t xml:space="preserve"> </w:t>
      </w:r>
      <w:r w:rsidR="00A839A0" w:rsidRPr="007E2E44">
        <w:rPr>
          <w:rFonts w:ascii="Calibri" w:hAnsi="Calibri" w:cs="Calibri"/>
          <w:color w:val="auto"/>
          <w:sz w:val="22"/>
          <w:szCs w:val="22"/>
          <w:lang w:val="ca-ES"/>
        </w:rPr>
        <w:t>ambdó</w:t>
      </w:r>
      <w:r w:rsidR="00963922" w:rsidRPr="007E2E44">
        <w:rPr>
          <w:rFonts w:ascii="Calibri" w:hAnsi="Calibri" w:cs="Calibri"/>
          <w:color w:val="auto"/>
          <w:sz w:val="22"/>
          <w:szCs w:val="22"/>
          <w:lang w:val="ca-ES"/>
        </w:rPr>
        <w:t xml:space="preserve">s </w:t>
      </w:r>
      <w:r w:rsidR="008712E3" w:rsidRPr="007E2E44">
        <w:rPr>
          <w:rFonts w:ascii="Calibri" w:hAnsi="Calibri" w:cs="Calibri"/>
          <w:color w:val="auto"/>
          <w:sz w:val="22"/>
          <w:szCs w:val="22"/>
          <w:lang w:val="ca-ES"/>
        </w:rPr>
        <w:t>d’acord amb els requeriments de</w:t>
      </w:r>
      <w:r w:rsidR="00A839A0" w:rsidRPr="007E2E44">
        <w:rPr>
          <w:rFonts w:ascii="Calibri" w:hAnsi="Calibri" w:cs="Calibri"/>
          <w:color w:val="auto"/>
          <w:sz w:val="22"/>
          <w:szCs w:val="22"/>
          <w:lang w:val="ca-ES"/>
        </w:rPr>
        <w:t xml:space="preserve"> l’espai europeu d’educació superior (EEES).</w:t>
      </w:r>
    </w:p>
    <w:p w:rsidR="00FD39DA" w:rsidRPr="003D5B68" w:rsidRDefault="00FD39DA" w:rsidP="00BA67FC">
      <w:pPr>
        <w:pStyle w:val="Default"/>
        <w:ind w:left="567"/>
        <w:jc w:val="both"/>
        <w:rPr>
          <w:rFonts w:ascii="Calibri" w:hAnsi="Calibri" w:cs="Calibri"/>
          <w:color w:val="C00000"/>
          <w:sz w:val="22"/>
          <w:szCs w:val="22"/>
          <w:lang w:val="ca-ES"/>
        </w:rPr>
      </w:pPr>
    </w:p>
    <w:p w:rsidR="00680130" w:rsidRPr="00680130" w:rsidRDefault="006C3A8E" w:rsidP="00BA67FC">
      <w:pPr>
        <w:pStyle w:val="Default"/>
        <w:numPr>
          <w:ilvl w:val="0"/>
          <w:numId w:val="1"/>
        </w:numPr>
        <w:ind w:left="567" w:hanging="567"/>
        <w:jc w:val="both"/>
        <w:rPr>
          <w:rFonts w:ascii="Calibri" w:hAnsi="Calibri" w:cs="Calibri"/>
          <w:color w:val="auto"/>
          <w:sz w:val="22"/>
          <w:szCs w:val="22"/>
          <w:lang w:val="ca-ES"/>
        </w:rPr>
      </w:pPr>
      <w:r w:rsidRPr="00680130">
        <w:rPr>
          <w:rFonts w:ascii="Calibri" w:hAnsi="Calibri" w:cs="Calibri"/>
          <w:color w:val="auto"/>
          <w:sz w:val="22"/>
          <w:szCs w:val="22"/>
          <w:lang w:val="ca-ES"/>
        </w:rPr>
        <w:t>Que</w:t>
      </w:r>
      <w:r w:rsidR="002908E2">
        <w:rPr>
          <w:rFonts w:ascii="Calibri" w:hAnsi="Calibri" w:cs="Calibri"/>
          <w:color w:val="auto"/>
          <w:sz w:val="22"/>
          <w:szCs w:val="22"/>
          <w:lang w:val="ca-ES"/>
        </w:rPr>
        <w:t xml:space="preserve"> </w:t>
      </w:r>
      <w:r w:rsidR="00680130" w:rsidRPr="00680130">
        <w:rPr>
          <w:rFonts w:ascii="Calibri" w:hAnsi="Calibri" w:cs="Calibri"/>
          <w:color w:val="auto"/>
          <w:sz w:val="22"/>
          <w:szCs w:val="22"/>
          <w:lang w:val="ca-ES"/>
        </w:rPr>
        <w:t xml:space="preserve">la FOOT amb l’objectiu de garantir un alt nivell de qualitat en l’oferta formativa, ha establert un Sistema de Garantia Interna de la Qualitat, el qual ha estat certificat per  l’Agencia de Qualitat del Sistema Universitari Català (AQU). </w:t>
      </w:r>
    </w:p>
    <w:p w:rsidR="00680130" w:rsidRPr="00680130" w:rsidRDefault="00680130" w:rsidP="00BA67FC">
      <w:pPr>
        <w:pStyle w:val="Pargrafdellista"/>
        <w:rPr>
          <w:rFonts w:ascii="Calibri" w:hAnsi="Calibri" w:cs="Calibri"/>
          <w:sz w:val="22"/>
          <w:szCs w:val="22"/>
        </w:rPr>
      </w:pPr>
    </w:p>
    <w:p w:rsidR="00963922" w:rsidRPr="003D5B68" w:rsidRDefault="00A839A0" w:rsidP="00BA67FC">
      <w:pPr>
        <w:numPr>
          <w:ilvl w:val="0"/>
          <w:numId w:val="1"/>
        </w:numPr>
        <w:tabs>
          <w:tab w:val="left" w:pos="-720"/>
          <w:tab w:val="left" w:pos="0"/>
        </w:tabs>
        <w:spacing w:line="240" w:lineRule="auto"/>
        <w:ind w:left="567" w:hanging="567"/>
        <w:rPr>
          <w:rFonts w:ascii="Calibri" w:hAnsi="Calibri" w:cs="Calibri"/>
          <w:color w:val="000000"/>
          <w:sz w:val="22"/>
          <w:szCs w:val="22"/>
        </w:rPr>
      </w:pPr>
      <w:r w:rsidRPr="003D5B68">
        <w:rPr>
          <w:rFonts w:ascii="Calibri" w:hAnsi="Calibri" w:cs="Calibri"/>
          <w:color w:val="000000"/>
          <w:sz w:val="22"/>
          <w:szCs w:val="22"/>
        </w:rPr>
        <w:t>Que</w:t>
      </w:r>
      <w:r w:rsidR="002908E2">
        <w:rPr>
          <w:rFonts w:ascii="Calibri" w:hAnsi="Calibri" w:cs="Calibri"/>
          <w:color w:val="000000"/>
          <w:sz w:val="22"/>
          <w:szCs w:val="22"/>
        </w:rPr>
        <w:t xml:space="preserve"> </w:t>
      </w:r>
      <w:r w:rsidR="001D7822" w:rsidRPr="003D5B68">
        <w:rPr>
          <w:rFonts w:ascii="Calibri" w:hAnsi="Calibri" w:cs="Calibri"/>
          <w:color w:val="000000"/>
          <w:sz w:val="22"/>
          <w:szCs w:val="22"/>
        </w:rPr>
        <w:t xml:space="preserve">la FOOT té com a </w:t>
      </w:r>
      <w:r w:rsidRPr="003D5B68">
        <w:rPr>
          <w:rFonts w:ascii="Calibri" w:hAnsi="Calibri" w:cs="Calibri"/>
          <w:color w:val="000000"/>
          <w:sz w:val="22"/>
          <w:szCs w:val="22"/>
        </w:rPr>
        <w:t>finalitat reforçar la formació pràctica de</w:t>
      </w:r>
      <w:r w:rsidR="001D7822" w:rsidRPr="003D5B68">
        <w:rPr>
          <w:rFonts w:ascii="Calibri" w:hAnsi="Calibri" w:cs="Calibri"/>
          <w:color w:val="000000"/>
          <w:sz w:val="22"/>
          <w:szCs w:val="22"/>
        </w:rPr>
        <w:t xml:space="preserve">l seu </w:t>
      </w:r>
      <w:r w:rsidRPr="003D5B68">
        <w:rPr>
          <w:rFonts w:ascii="Calibri" w:hAnsi="Calibri" w:cs="Calibri"/>
          <w:color w:val="000000"/>
          <w:sz w:val="22"/>
          <w:szCs w:val="22"/>
        </w:rPr>
        <w:t>estudiantat i d’aconseguir professionals amb una visió real del</w:t>
      </w:r>
      <w:r w:rsidR="008712E3" w:rsidRPr="003D5B68">
        <w:rPr>
          <w:rFonts w:ascii="Calibri" w:hAnsi="Calibri" w:cs="Calibri"/>
          <w:color w:val="000000"/>
          <w:sz w:val="22"/>
          <w:szCs w:val="22"/>
        </w:rPr>
        <w:t>s</w:t>
      </w:r>
      <w:r w:rsidRPr="003D5B68">
        <w:rPr>
          <w:rFonts w:ascii="Calibri" w:hAnsi="Calibri" w:cs="Calibri"/>
          <w:color w:val="000000"/>
          <w:sz w:val="22"/>
          <w:szCs w:val="22"/>
        </w:rPr>
        <w:t xml:space="preserve"> problemes</w:t>
      </w:r>
      <w:r w:rsidR="00323DA2">
        <w:rPr>
          <w:rFonts w:ascii="Calibri" w:hAnsi="Calibri" w:cs="Calibri"/>
          <w:color w:val="000000"/>
          <w:sz w:val="22"/>
          <w:szCs w:val="22"/>
        </w:rPr>
        <w:t xml:space="preserve"> visuals</w:t>
      </w:r>
      <w:r w:rsidRPr="003D5B68">
        <w:rPr>
          <w:rFonts w:ascii="Calibri" w:hAnsi="Calibri" w:cs="Calibri"/>
          <w:color w:val="000000"/>
          <w:sz w:val="22"/>
          <w:szCs w:val="22"/>
        </w:rPr>
        <w:t xml:space="preserve">, </w:t>
      </w:r>
      <w:r w:rsidR="00323DA2">
        <w:rPr>
          <w:rFonts w:ascii="Calibri" w:hAnsi="Calibri" w:cs="Calibri"/>
          <w:color w:val="000000"/>
          <w:sz w:val="22"/>
          <w:szCs w:val="22"/>
        </w:rPr>
        <w:t xml:space="preserve">per la qual cosa potència </w:t>
      </w:r>
      <w:r w:rsidR="008712E3" w:rsidRPr="003D5B68">
        <w:rPr>
          <w:rFonts w:ascii="Calibri" w:hAnsi="Calibri" w:cs="Calibri"/>
          <w:color w:val="000000"/>
          <w:sz w:val="22"/>
          <w:szCs w:val="22"/>
        </w:rPr>
        <w:t xml:space="preserve">una formació </w:t>
      </w:r>
      <w:r w:rsidRPr="003D5B68">
        <w:rPr>
          <w:rFonts w:ascii="Calibri" w:hAnsi="Calibri" w:cs="Calibri"/>
          <w:color w:val="000000"/>
          <w:sz w:val="22"/>
          <w:szCs w:val="22"/>
        </w:rPr>
        <w:t xml:space="preserve"> inte</w:t>
      </w:r>
      <w:r w:rsidR="008712E3" w:rsidRPr="003D5B68">
        <w:rPr>
          <w:rFonts w:ascii="Calibri" w:hAnsi="Calibri" w:cs="Calibri"/>
          <w:color w:val="000000"/>
          <w:sz w:val="22"/>
          <w:szCs w:val="22"/>
        </w:rPr>
        <w:t>g</w:t>
      </w:r>
      <w:r w:rsidRPr="003D5B68">
        <w:rPr>
          <w:rFonts w:ascii="Calibri" w:hAnsi="Calibri" w:cs="Calibri"/>
          <w:color w:val="000000"/>
          <w:sz w:val="22"/>
          <w:szCs w:val="22"/>
        </w:rPr>
        <w:t xml:space="preserve">ral </w:t>
      </w:r>
      <w:r w:rsidR="008712E3" w:rsidRPr="003D5B68">
        <w:rPr>
          <w:rFonts w:ascii="Calibri" w:hAnsi="Calibri" w:cs="Calibri"/>
          <w:color w:val="000000"/>
          <w:sz w:val="22"/>
          <w:szCs w:val="22"/>
        </w:rPr>
        <w:t xml:space="preserve">que </w:t>
      </w:r>
      <w:r w:rsidR="008A4495">
        <w:rPr>
          <w:rFonts w:ascii="Calibri" w:hAnsi="Calibri" w:cs="Calibri"/>
          <w:color w:val="000000"/>
          <w:sz w:val="22"/>
          <w:szCs w:val="22"/>
        </w:rPr>
        <w:t>facilita</w:t>
      </w:r>
      <w:r w:rsidR="008712E3" w:rsidRPr="003D5B68">
        <w:rPr>
          <w:rFonts w:ascii="Calibri" w:hAnsi="Calibri" w:cs="Calibri"/>
          <w:color w:val="000000"/>
          <w:sz w:val="22"/>
          <w:szCs w:val="22"/>
        </w:rPr>
        <w:t xml:space="preserve"> la seva incorporació al món professional.</w:t>
      </w:r>
    </w:p>
    <w:p w:rsidR="006A32E8" w:rsidRPr="003D5B68" w:rsidRDefault="006A32E8" w:rsidP="00BA67FC">
      <w:pPr>
        <w:tabs>
          <w:tab w:val="left" w:pos="-720"/>
          <w:tab w:val="left" w:pos="0"/>
        </w:tabs>
        <w:spacing w:line="240" w:lineRule="auto"/>
        <w:rPr>
          <w:rFonts w:ascii="Calibri" w:hAnsi="Calibri" w:cs="Calibri"/>
          <w:color w:val="000000"/>
          <w:sz w:val="22"/>
          <w:szCs w:val="22"/>
        </w:rPr>
      </w:pPr>
    </w:p>
    <w:p w:rsidR="006A32E8" w:rsidRPr="003D5B68" w:rsidRDefault="00A614F0" w:rsidP="00A3785D">
      <w:pPr>
        <w:numPr>
          <w:ilvl w:val="0"/>
          <w:numId w:val="1"/>
        </w:numPr>
        <w:tabs>
          <w:tab w:val="left" w:pos="-720"/>
          <w:tab w:val="left" w:pos="0"/>
        </w:tabs>
        <w:overflowPunct/>
        <w:spacing w:line="240" w:lineRule="auto"/>
        <w:ind w:left="567" w:hanging="567"/>
        <w:textAlignment w:val="auto"/>
        <w:rPr>
          <w:rFonts w:ascii="Calibri" w:hAnsi="Calibri" w:cs="Calibri"/>
          <w:sz w:val="22"/>
          <w:szCs w:val="22"/>
        </w:rPr>
      </w:pPr>
      <w:r>
        <w:rPr>
          <w:rFonts w:ascii="Calibri" w:hAnsi="Calibri" w:cs="Calibri"/>
          <w:sz w:val="22"/>
          <w:szCs w:val="22"/>
        </w:rPr>
        <w:t xml:space="preserve">Que  </w:t>
      </w:r>
      <w:r w:rsidR="00A3785D">
        <w:rPr>
          <w:rFonts w:ascii="Calibri" w:hAnsi="Calibri" w:cs="Calibri"/>
          <w:sz w:val="22"/>
          <w:szCs w:val="22"/>
          <w:shd w:val="clear" w:color="auto" w:fill="D9D9D9" w:themeFill="background1" w:themeFillShade="D9"/>
        </w:rPr>
        <w:t>&lt;nom de l’empresa&gt;</w:t>
      </w:r>
      <w:r w:rsidR="00A3785D">
        <w:rPr>
          <w:rFonts w:ascii="Calibri" w:hAnsi="Calibri" w:cs="Calibri"/>
          <w:sz w:val="22"/>
          <w:szCs w:val="22"/>
        </w:rPr>
        <w:t>,</w:t>
      </w:r>
      <w:r w:rsidR="00A3785D" w:rsidRPr="003D5B68">
        <w:rPr>
          <w:rFonts w:ascii="Calibri" w:hAnsi="Calibri" w:cs="Calibri"/>
          <w:sz w:val="22"/>
          <w:szCs w:val="22"/>
        </w:rPr>
        <w:t xml:space="preserve"> </w:t>
      </w:r>
      <w:r w:rsidR="008052FF" w:rsidRPr="003D5B68">
        <w:rPr>
          <w:rFonts w:ascii="Calibri" w:hAnsi="Calibri" w:cs="Calibri"/>
          <w:sz w:val="22"/>
          <w:szCs w:val="22"/>
        </w:rPr>
        <w:t xml:space="preserve">és una </w:t>
      </w:r>
      <w:r w:rsidR="000846C9">
        <w:rPr>
          <w:rFonts w:ascii="Calibri" w:hAnsi="Calibri" w:cs="Calibri"/>
          <w:sz w:val="22"/>
          <w:szCs w:val="22"/>
        </w:rPr>
        <w:t>empresa dedicada a la optometria, la ter</w:t>
      </w:r>
      <w:r w:rsidR="0063711E">
        <w:rPr>
          <w:rFonts w:ascii="Calibri" w:hAnsi="Calibri" w:cs="Calibri"/>
          <w:sz w:val="22"/>
          <w:szCs w:val="22"/>
        </w:rPr>
        <w:t>à</w:t>
      </w:r>
      <w:r w:rsidR="000846C9">
        <w:rPr>
          <w:rFonts w:ascii="Calibri" w:hAnsi="Calibri" w:cs="Calibri"/>
          <w:sz w:val="22"/>
          <w:szCs w:val="22"/>
        </w:rPr>
        <w:t>pia visual i les lents de contacte especials.</w:t>
      </w:r>
    </w:p>
    <w:p w:rsidR="006A32E8" w:rsidRPr="003D5B68" w:rsidRDefault="006A32E8" w:rsidP="00BA67FC">
      <w:pPr>
        <w:tabs>
          <w:tab w:val="left" w:pos="-720"/>
          <w:tab w:val="left" w:pos="0"/>
        </w:tabs>
        <w:overflowPunct/>
        <w:spacing w:line="240" w:lineRule="auto"/>
        <w:ind w:left="567"/>
        <w:textAlignment w:val="auto"/>
        <w:rPr>
          <w:rFonts w:ascii="Calibri" w:hAnsi="Calibri" w:cs="Calibri"/>
          <w:sz w:val="22"/>
          <w:szCs w:val="22"/>
        </w:rPr>
      </w:pPr>
    </w:p>
    <w:p w:rsidR="00E0374D" w:rsidRDefault="00A614F0" w:rsidP="00A3785D">
      <w:pPr>
        <w:numPr>
          <w:ilvl w:val="0"/>
          <w:numId w:val="1"/>
        </w:numPr>
        <w:tabs>
          <w:tab w:val="left" w:pos="-720"/>
          <w:tab w:val="left" w:pos="0"/>
        </w:tabs>
        <w:overflowPunct/>
        <w:spacing w:line="240" w:lineRule="auto"/>
        <w:ind w:left="567" w:hanging="567"/>
        <w:textAlignment w:val="auto"/>
        <w:rPr>
          <w:rFonts w:ascii="Calibri" w:hAnsi="Calibri" w:cs="Calibri"/>
          <w:sz w:val="22"/>
          <w:szCs w:val="22"/>
        </w:rPr>
      </w:pPr>
      <w:r w:rsidRPr="00E35B34">
        <w:rPr>
          <w:rFonts w:ascii="Calibri" w:hAnsi="Calibri" w:cs="Calibri"/>
          <w:sz w:val="22"/>
          <w:szCs w:val="22"/>
        </w:rPr>
        <w:t xml:space="preserve">Que </w:t>
      </w:r>
      <w:r w:rsidR="00A3785D">
        <w:rPr>
          <w:rFonts w:ascii="Calibri" w:hAnsi="Calibri" w:cs="Calibri"/>
          <w:sz w:val="22"/>
          <w:szCs w:val="22"/>
          <w:shd w:val="clear" w:color="auto" w:fill="D9D9D9" w:themeFill="background1" w:themeFillShade="D9"/>
        </w:rPr>
        <w:t>&lt;nom de l’empresa&gt;</w:t>
      </w:r>
      <w:r w:rsidR="00A3785D">
        <w:rPr>
          <w:rFonts w:ascii="Calibri" w:hAnsi="Calibri" w:cs="Calibri"/>
          <w:sz w:val="22"/>
          <w:szCs w:val="22"/>
        </w:rPr>
        <w:t>,</w:t>
      </w:r>
      <w:r w:rsidR="00A3785D" w:rsidRPr="003D5B68">
        <w:rPr>
          <w:rFonts w:ascii="Calibri" w:hAnsi="Calibri" w:cs="Calibri"/>
          <w:sz w:val="22"/>
          <w:szCs w:val="22"/>
        </w:rPr>
        <w:t xml:space="preserve"> </w:t>
      </w:r>
      <w:r w:rsidR="009A2D99" w:rsidRPr="00E35B34">
        <w:rPr>
          <w:rFonts w:ascii="Calibri" w:hAnsi="Calibri" w:cs="Calibri"/>
          <w:sz w:val="22"/>
          <w:szCs w:val="22"/>
        </w:rPr>
        <w:t xml:space="preserve">ha expressat la seva intenció de donar suport </w:t>
      </w:r>
      <w:r w:rsidR="004173CA" w:rsidRPr="00E35B34">
        <w:rPr>
          <w:rFonts w:ascii="Calibri" w:hAnsi="Calibri" w:cs="Calibri"/>
          <w:sz w:val="22"/>
          <w:szCs w:val="22"/>
        </w:rPr>
        <w:t xml:space="preserve">a les pràctiques acadèmiques externes i </w:t>
      </w:r>
      <w:r w:rsidR="008052FF" w:rsidRPr="00E35B34">
        <w:rPr>
          <w:rFonts w:ascii="Calibri" w:hAnsi="Calibri" w:cs="Calibri"/>
          <w:sz w:val="22"/>
          <w:szCs w:val="22"/>
        </w:rPr>
        <w:t>tutela</w:t>
      </w:r>
      <w:r w:rsidR="004173CA" w:rsidRPr="00E35B34">
        <w:rPr>
          <w:rFonts w:ascii="Calibri" w:hAnsi="Calibri" w:cs="Calibri"/>
          <w:sz w:val="22"/>
          <w:szCs w:val="22"/>
        </w:rPr>
        <w:t xml:space="preserve">r a </w:t>
      </w:r>
      <w:r w:rsidR="00B65D70" w:rsidRPr="00E35B34">
        <w:rPr>
          <w:rFonts w:ascii="Calibri" w:hAnsi="Calibri" w:cs="Calibri"/>
          <w:sz w:val="22"/>
          <w:szCs w:val="22"/>
        </w:rPr>
        <w:t xml:space="preserve">l’estudiantat de la FOOT que efectuí </w:t>
      </w:r>
      <w:r w:rsidR="008A4495" w:rsidRPr="00E35B34">
        <w:rPr>
          <w:rFonts w:ascii="Calibri" w:hAnsi="Calibri" w:cs="Calibri"/>
          <w:sz w:val="22"/>
          <w:szCs w:val="22"/>
        </w:rPr>
        <w:t>aquestes</w:t>
      </w:r>
      <w:r w:rsidR="00B65D70" w:rsidRPr="00E35B34">
        <w:rPr>
          <w:rFonts w:ascii="Calibri" w:hAnsi="Calibri" w:cs="Calibri"/>
          <w:sz w:val="22"/>
          <w:szCs w:val="22"/>
        </w:rPr>
        <w:t xml:space="preserve"> pràctiques</w:t>
      </w:r>
      <w:r w:rsidR="008052FF" w:rsidRPr="00E35B34">
        <w:rPr>
          <w:rFonts w:ascii="Calibri" w:hAnsi="Calibri" w:cs="Calibri"/>
          <w:sz w:val="22"/>
          <w:szCs w:val="22"/>
        </w:rPr>
        <w:t xml:space="preserve"> </w:t>
      </w:r>
      <w:r w:rsidR="00B65D70" w:rsidRPr="00E35B34">
        <w:rPr>
          <w:rFonts w:ascii="Calibri" w:hAnsi="Calibri" w:cs="Calibri"/>
          <w:sz w:val="22"/>
          <w:szCs w:val="22"/>
        </w:rPr>
        <w:t xml:space="preserve">en </w:t>
      </w:r>
      <w:r w:rsidR="00323DA2" w:rsidRPr="00E35B34">
        <w:rPr>
          <w:rFonts w:ascii="Calibri" w:hAnsi="Calibri" w:cs="Calibri"/>
          <w:sz w:val="22"/>
          <w:szCs w:val="22"/>
        </w:rPr>
        <w:t>el</w:t>
      </w:r>
      <w:r w:rsidR="002908E2" w:rsidRPr="00E35B34">
        <w:rPr>
          <w:rFonts w:ascii="Calibri" w:hAnsi="Calibri" w:cs="Calibri"/>
          <w:sz w:val="22"/>
          <w:szCs w:val="22"/>
        </w:rPr>
        <w:t xml:space="preserve"> seu centre/</w:t>
      </w:r>
      <w:r w:rsidR="00323DA2" w:rsidRPr="00E35B34">
        <w:rPr>
          <w:rFonts w:ascii="Calibri" w:hAnsi="Calibri" w:cs="Calibri"/>
          <w:sz w:val="22"/>
          <w:szCs w:val="22"/>
        </w:rPr>
        <w:t>els</w:t>
      </w:r>
      <w:r w:rsidR="002908E2" w:rsidRPr="00E35B34">
        <w:rPr>
          <w:rFonts w:ascii="Calibri" w:hAnsi="Calibri" w:cs="Calibri"/>
          <w:sz w:val="22"/>
          <w:szCs w:val="22"/>
        </w:rPr>
        <w:t xml:space="preserve"> </w:t>
      </w:r>
      <w:r w:rsidR="00323DA2" w:rsidRPr="00E35B34">
        <w:rPr>
          <w:rFonts w:ascii="Calibri" w:hAnsi="Calibri" w:cs="Calibri"/>
          <w:sz w:val="22"/>
          <w:szCs w:val="22"/>
        </w:rPr>
        <w:t>seus</w:t>
      </w:r>
      <w:r w:rsidR="002908E2" w:rsidRPr="00E35B34">
        <w:rPr>
          <w:rFonts w:ascii="Calibri" w:hAnsi="Calibri" w:cs="Calibri"/>
          <w:sz w:val="22"/>
          <w:szCs w:val="22"/>
        </w:rPr>
        <w:t xml:space="preserve"> </w:t>
      </w:r>
      <w:r w:rsidR="00B65D70" w:rsidRPr="00E35B34">
        <w:rPr>
          <w:rFonts w:ascii="Calibri" w:hAnsi="Calibri" w:cs="Calibri"/>
          <w:sz w:val="22"/>
          <w:szCs w:val="22"/>
        </w:rPr>
        <w:t>centre</w:t>
      </w:r>
      <w:r w:rsidR="00323DA2" w:rsidRPr="00E35B34">
        <w:rPr>
          <w:rFonts w:ascii="Calibri" w:hAnsi="Calibri" w:cs="Calibri"/>
          <w:sz w:val="22"/>
          <w:szCs w:val="22"/>
        </w:rPr>
        <w:t>s</w:t>
      </w:r>
      <w:r w:rsidR="00B65D70" w:rsidRPr="00E35B34">
        <w:rPr>
          <w:rFonts w:ascii="Calibri" w:hAnsi="Calibri" w:cs="Calibri"/>
          <w:sz w:val="22"/>
          <w:szCs w:val="22"/>
        </w:rPr>
        <w:t xml:space="preserve"> </w:t>
      </w:r>
      <w:r w:rsidR="00E15339" w:rsidRPr="00E35B34">
        <w:rPr>
          <w:rFonts w:ascii="Calibri" w:hAnsi="Calibri" w:cs="Calibri"/>
          <w:sz w:val="22"/>
          <w:szCs w:val="22"/>
        </w:rPr>
        <w:t xml:space="preserve">mitjançant </w:t>
      </w:r>
      <w:r w:rsidR="009A2D99" w:rsidRPr="00E35B34">
        <w:rPr>
          <w:rFonts w:ascii="Calibri" w:hAnsi="Calibri" w:cs="Calibri"/>
          <w:sz w:val="22"/>
          <w:szCs w:val="22"/>
        </w:rPr>
        <w:t xml:space="preserve">professionals amb experiència </w:t>
      </w:r>
      <w:r w:rsidR="00323DA2" w:rsidRPr="00E35B34">
        <w:rPr>
          <w:rFonts w:ascii="Calibri" w:hAnsi="Calibri" w:cs="Calibri"/>
          <w:sz w:val="22"/>
          <w:szCs w:val="22"/>
        </w:rPr>
        <w:t xml:space="preserve">provada </w:t>
      </w:r>
      <w:r w:rsidR="009A2D99" w:rsidRPr="00E35B34">
        <w:rPr>
          <w:rFonts w:ascii="Calibri" w:hAnsi="Calibri" w:cs="Calibri"/>
          <w:sz w:val="22"/>
          <w:szCs w:val="22"/>
        </w:rPr>
        <w:t>en l’àmbit</w:t>
      </w:r>
      <w:r w:rsidR="00323DA2" w:rsidRPr="00E35B34">
        <w:rPr>
          <w:rFonts w:ascii="Calibri" w:hAnsi="Calibri" w:cs="Calibri"/>
          <w:sz w:val="22"/>
          <w:szCs w:val="22"/>
        </w:rPr>
        <w:t xml:space="preserve"> de la salut visual</w:t>
      </w:r>
      <w:r w:rsidR="004173CA" w:rsidRPr="00E35B34">
        <w:rPr>
          <w:rFonts w:ascii="Calibri" w:hAnsi="Calibri" w:cs="Calibri"/>
          <w:sz w:val="22"/>
          <w:szCs w:val="22"/>
        </w:rPr>
        <w:t>.</w:t>
      </w:r>
      <w:r w:rsidR="009A2D99" w:rsidRPr="00E35B34">
        <w:rPr>
          <w:rFonts w:ascii="Calibri" w:hAnsi="Calibri" w:cs="Calibri"/>
          <w:sz w:val="22"/>
          <w:szCs w:val="22"/>
        </w:rPr>
        <w:t xml:space="preserve"> </w:t>
      </w:r>
    </w:p>
    <w:p w:rsidR="001970B4" w:rsidRDefault="001970B4" w:rsidP="00BA67FC">
      <w:pPr>
        <w:pStyle w:val="Pargrafdellista"/>
        <w:rPr>
          <w:rFonts w:ascii="Calibri" w:hAnsi="Calibri" w:cs="Calibri"/>
          <w:sz w:val="22"/>
          <w:szCs w:val="22"/>
        </w:rPr>
      </w:pPr>
    </w:p>
    <w:p w:rsidR="00B65D70" w:rsidRPr="003D5B68" w:rsidRDefault="00B65D70" w:rsidP="00BA67FC">
      <w:pPr>
        <w:pStyle w:val="Pargrafdellista"/>
        <w:spacing w:line="240" w:lineRule="auto"/>
        <w:rPr>
          <w:rFonts w:ascii="Calibri" w:hAnsi="Calibri" w:cs="Calibri"/>
          <w:sz w:val="22"/>
          <w:szCs w:val="22"/>
        </w:rPr>
      </w:pPr>
    </w:p>
    <w:p w:rsidR="005613DB" w:rsidRDefault="00B65D70" w:rsidP="00A3785D">
      <w:pPr>
        <w:numPr>
          <w:ilvl w:val="0"/>
          <w:numId w:val="1"/>
        </w:numPr>
        <w:tabs>
          <w:tab w:val="left" w:pos="-720"/>
          <w:tab w:val="left" w:pos="0"/>
        </w:tabs>
        <w:overflowPunct/>
        <w:spacing w:line="240" w:lineRule="auto"/>
        <w:ind w:left="567" w:hanging="567"/>
        <w:textAlignment w:val="auto"/>
        <w:rPr>
          <w:rFonts w:ascii="Calibri" w:hAnsi="Calibri" w:cs="Calibri"/>
          <w:sz w:val="22"/>
          <w:szCs w:val="22"/>
        </w:rPr>
      </w:pPr>
      <w:r w:rsidRPr="005613DB">
        <w:rPr>
          <w:rFonts w:ascii="Calibri" w:hAnsi="Calibri" w:cs="Calibri"/>
          <w:sz w:val="22"/>
          <w:szCs w:val="22"/>
        </w:rPr>
        <w:lastRenderedPageBreak/>
        <w:t xml:space="preserve">Que </w:t>
      </w:r>
      <w:r w:rsidR="00A3785D">
        <w:rPr>
          <w:rFonts w:ascii="Calibri" w:hAnsi="Calibri" w:cs="Calibri"/>
          <w:sz w:val="22"/>
          <w:szCs w:val="22"/>
          <w:shd w:val="clear" w:color="auto" w:fill="D9D9D9" w:themeFill="background1" w:themeFillShade="D9"/>
        </w:rPr>
        <w:t>&lt;nom de l’empresa&gt;</w:t>
      </w:r>
      <w:r w:rsidR="00A3785D">
        <w:rPr>
          <w:rFonts w:ascii="Calibri" w:hAnsi="Calibri" w:cs="Calibri"/>
          <w:sz w:val="22"/>
          <w:szCs w:val="22"/>
        </w:rPr>
        <w:t>,</w:t>
      </w:r>
      <w:r w:rsidR="00A3785D" w:rsidRPr="003D5B68">
        <w:rPr>
          <w:rFonts w:ascii="Calibri" w:hAnsi="Calibri" w:cs="Calibri"/>
          <w:sz w:val="22"/>
          <w:szCs w:val="22"/>
        </w:rPr>
        <w:t xml:space="preserve"> </w:t>
      </w:r>
      <w:r w:rsidRPr="005613DB">
        <w:rPr>
          <w:rFonts w:ascii="Calibri" w:hAnsi="Calibri" w:cs="Calibri"/>
          <w:sz w:val="22"/>
          <w:szCs w:val="22"/>
        </w:rPr>
        <w:t xml:space="preserve"> disposa dels mitjans materials i serveis necessaris per a garantir el correcte desenvolupament de les activitats formatives planificades per a la</w:t>
      </w:r>
      <w:r w:rsidR="006D2AC0" w:rsidRPr="005613DB">
        <w:rPr>
          <w:rFonts w:ascii="Calibri" w:hAnsi="Calibri" w:cs="Calibri"/>
          <w:sz w:val="22"/>
          <w:szCs w:val="22"/>
        </w:rPr>
        <w:t xml:space="preserve"> </w:t>
      </w:r>
      <w:r w:rsidRPr="005613DB">
        <w:rPr>
          <w:rFonts w:ascii="Calibri" w:hAnsi="Calibri" w:cs="Calibri"/>
          <w:sz w:val="22"/>
          <w:szCs w:val="22"/>
        </w:rPr>
        <w:t>realització de pràctiques</w:t>
      </w:r>
      <w:r w:rsidR="006D2AC0" w:rsidRPr="005613DB">
        <w:rPr>
          <w:rFonts w:ascii="Calibri" w:hAnsi="Calibri" w:cs="Calibri"/>
          <w:sz w:val="22"/>
          <w:szCs w:val="22"/>
        </w:rPr>
        <w:t>.</w:t>
      </w:r>
    </w:p>
    <w:p w:rsidR="005613DB" w:rsidRDefault="005613DB" w:rsidP="00BA67FC">
      <w:pPr>
        <w:pStyle w:val="Pargrafdellista"/>
        <w:rPr>
          <w:rFonts w:ascii="Calibri" w:hAnsi="Calibri" w:cs="Calibri"/>
          <w:sz w:val="22"/>
          <w:szCs w:val="22"/>
        </w:rPr>
      </w:pPr>
    </w:p>
    <w:p w:rsidR="00FB7DA1" w:rsidRDefault="00B65D70" w:rsidP="00A3785D">
      <w:pPr>
        <w:numPr>
          <w:ilvl w:val="0"/>
          <w:numId w:val="1"/>
        </w:numPr>
        <w:tabs>
          <w:tab w:val="left" w:pos="-720"/>
          <w:tab w:val="left" w:pos="0"/>
        </w:tabs>
        <w:overflowPunct/>
        <w:spacing w:line="240" w:lineRule="auto"/>
        <w:ind w:left="567" w:hanging="567"/>
        <w:textAlignment w:val="auto"/>
        <w:rPr>
          <w:rFonts w:ascii="Calibri" w:hAnsi="Calibri" w:cs="Calibri"/>
          <w:sz w:val="22"/>
          <w:szCs w:val="22"/>
        </w:rPr>
      </w:pPr>
      <w:r w:rsidRPr="00FB7DA1">
        <w:rPr>
          <w:rFonts w:ascii="Calibri" w:hAnsi="Calibri" w:cs="Calibri"/>
          <w:sz w:val="22"/>
          <w:szCs w:val="22"/>
        </w:rPr>
        <w:t>Que</w:t>
      </w:r>
      <w:r w:rsidR="00A614F0" w:rsidRPr="00FB7DA1">
        <w:rPr>
          <w:rFonts w:ascii="Calibri" w:hAnsi="Calibri" w:cs="Calibri"/>
          <w:sz w:val="22"/>
          <w:szCs w:val="22"/>
        </w:rPr>
        <w:t xml:space="preserve"> </w:t>
      </w:r>
      <w:r w:rsidR="00A3785D">
        <w:rPr>
          <w:rFonts w:ascii="Calibri" w:hAnsi="Calibri" w:cs="Calibri"/>
          <w:sz w:val="22"/>
          <w:szCs w:val="22"/>
          <w:shd w:val="clear" w:color="auto" w:fill="D9D9D9" w:themeFill="background1" w:themeFillShade="D9"/>
        </w:rPr>
        <w:t>&lt;nom de l’empresa&gt;</w:t>
      </w:r>
      <w:r w:rsidR="00A3785D">
        <w:rPr>
          <w:rFonts w:ascii="Calibri" w:hAnsi="Calibri" w:cs="Calibri"/>
          <w:sz w:val="22"/>
          <w:szCs w:val="22"/>
        </w:rPr>
        <w:t>,</w:t>
      </w:r>
      <w:r w:rsidR="00A3785D" w:rsidRPr="003D5B68">
        <w:rPr>
          <w:rFonts w:ascii="Calibri" w:hAnsi="Calibri" w:cs="Calibri"/>
          <w:sz w:val="22"/>
          <w:szCs w:val="22"/>
        </w:rPr>
        <w:t xml:space="preserve"> </w:t>
      </w:r>
      <w:r w:rsidRPr="00FB7DA1">
        <w:rPr>
          <w:rFonts w:ascii="Calibri" w:hAnsi="Calibri" w:cs="Calibri"/>
          <w:sz w:val="22"/>
          <w:szCs w:val="22"/>
        </w:rPr>
        <w:t>compta amb els mecanismes necessaris per realitzar o garantir la revisió i el</w:t>
      </w:r>
      <w:r w:rsidR="006D2AC0" w:rsidRPr="00FB7DA1">
        <w:rPr>
          <w:rFonts w:ascii="Calibri" w:hAnsi="Calibri" w:cs="Calibri"/>
          <w:sz w:val="22"/>
          <w:szCs w:val="22"/>
        </w:rPr>
        <w:t xml:space="preserve"> </w:t>
      </w:r>
      <w:r w:rsidRPr="00FB7DA1">
        <w:rPr>
          <w:rFonts w:ascii="Calibri" w:hAnsi="Calibri" w:cs="Calibri"/>
          <w:sz w:val="22"/>
          <w:szCs w:val="22"/>
        </w:rPr>
        <w:t>manteniment dels materials i serveis disponibles així com per a la seva</w:t>
      </w:r>
      <w:r w:rsidR="00A614F0" w:rsidRPr="00FB7DA1">
        <w:rPr>
          <w:rFonts w:ascii="Calibri" w:hAnsi="Calibri" w:cs="Calibri"/>
          <w:sz w:val="22"/>
          <w:szCs w:val="22"/>
        </w:rPr>
        <w:t xml:space="preserve"> </w:t>
      </w:r>
      <w:r w:rsidRPr="00FB7DA1">
        <w:rPr>
          <w:rFonts w:ascii="Calibri" w:hAnsi="Calibri" w:cs="Calibri"/>
          <w:sz w:val="22"/>
          <w:szCs w:val="22"/>
        </w:rPr>
        <w:t>actualització.</w:t>
      </w:r>
    </w:p>
    <w:p w:rsidR="00FB7DA1" w:rsidRDefault="00FB7DA1" w:rsidP="00BA67FC">
      <w:pPr>
        <w:pStyle w:val="Pargrafdellista"/>
        <w:rPr>
          <w:rFonts w:ascii="Calibri" w:hAnsi="Calibri" w:cs="Calibri"/>
          <w:sz w:val="22"/>
          <w:szCs w:val="22"/>
        </w:rPr>
      </w:pPr>
    </w:p>
    <w:p w:rsidR="00FB7DA1" w:rsidRPr="00FB7DA1" w:rsidRDefault="00FB7DA1" w:rsidP="00A3785D">
      <w:pPr>
        <w:numPr>
          <w:ilvl w:val="0"/>
          <w:numId w:val="1"/>
        </w:numPr>
        <w:tabs>
          <w:tab w:val="left" w:pos="-720"/>
          <w:tab w:val="left" w:pos="0"/>
        </w:tabs>
        <w:overflowPunct/>
        <w:spacing w:line="240" w:lineRule="auto"/>
        <w:ind w:left="567" w:hanging="567"/>
        <w:textAlignment w:val="auto"/>
        <w:rPr>
          <w:rFonts w:ascii="Calibri" w:hAnsi="Calibri" w:cs="Calibri"/>
          <w:sz w:val="22"/>
          <w:szCs w:val="22"/>
        </w:rPr>
      </w:pPr>
      <w:r w:rsidRPr="00FB7DA1">
        <w:rPr>
          <w:rFonts w:ascii="Calibri" w:hAnsi="Calibri" w:cs="Calibri"/>
          <w:sz w:val="22"/>
          <w:szCs w:val="22"/>
        </w:rPr>
        <w:t xml:space="preserve">Que </w:t>
      </w:r>
      <w:r w:rsidR="00A3785D">
        <w:rPr>
          <w:rFonts w:ascii="Calibri" w:hAnsi="Calibri" w:cs="Calibri"/>
          <w:sz w:val="22"/>
          <w:szCs w:val="22"/>
          <w:shd w:val="clear" w:color="auto" w:fill="D9D9D9" w:themeFill="background1" w:themeFillShade="D9"/>
        </w:rPr>
        <w:t>&lt;nom de l’empresa&gt;</w:t>
      </w:r>
      <w:r w:rsidR="00A3785D">
        <w:rPr>
          <w:rFonts w:ascii="Calibri" w:hAnsi="Calibri" w:cs="Calibri"/>
          <w:sz w:val="22"/>
          <w:szCs w:val="22"/>
        </w:rPr>
        <w:t>,</w:t>
      </w:r>
      <w:r w:rsidR="00A3785D" w:rsidRPr="003D5B68">
        <w:rPr>
          <w:rFonts w:ascii="Calibri" w:hAnsi="Calibri" w:cs="Calibri"/>
          <w:sz w:val="22"/>
          <w:szCs w:val="22"/>
        </w:rPr>
        <w:t xml:space="preserve"> </w:t>
      </w:r>
      <w:r w:rsidR="0063711E">
        <w:rPr>
          <w:rFonts w:ascii="Calibri" w:hAnsi="Calibri" w:cs="Calibri"/>
          <w:i/>
          <w:sz w:val="22"/>
          <w:szCs w:val="22"/>
        </w:rPr>
        <w:t>es</w:t>
      </w:r>
      <w:r w:rsidR="000846C9">
        <w:rPr>
          <w:rFonts w:ascii="Calibri" w:hAnsi="Calibri" w:cs="Calibri"/>
          <w:i/>
          <w:sz w:val="22"/>
          <w:szCs w:val="22"/>
        </w:rPr>
        <w:t xml:space="preserve"> </w:t>
      </w:r>
      <w:r w:rsidRPr="00FB7DA1">
        <w:rPr>
          <w:rFonts w:ascii="Calibri" w:hAnsi="Calibri" w:cs="Calibri"/>
          <w:i/>
          <w:sz w:val="22"/>
          <w:szCs w:val="22"/>
        </w:rPr>
        <w:t xml:space="preserve">compromet a </w:t>
      </w:r>
      <w:proofErr w:type="spellStart"/>
      <w:r w:rsidRPr="00FB7DA1">
        <w:rPr>
          <w:rFonts w:ascii="Calibri" w:hAnsi="Calibri" w:cs="Calibri"/>
          <w:i/>
          <w:sz w:val="22"/>
          <w:szCs w:val="22"/>
        </w:rPr>
        <w:t>tutoritzar</w:t>
      </w:r>
      <w:proofErr w:type="spellEnd"/>
      <w:r w:rsidRPr="00FB7DA1">
        <w:rPr>
          <w:rFonts w:ascii="Calibri" w:hAnsi="Calibri" w:cs="Calibri"/>
          <w:i/>
          <w:sz w:val="22"/>
          <w:szCs w:val="22"/>
        </w:rPr>
        <w:t xml:space="preserve"> en concepte de pràctiques acadèmiques externes un mínim de dos estudiants per any acadèmic amb un mínim de 320 hores per estudiant.</w:t>
      </w:r>
    </w:p>
    <w:p w:rsidR="005613DB" w:rsidRPr="003D5B68" w:rsidRDefault="005613DB" w:rsidP="00BA67FC">
      <w:pPr>
        <w:overflowPunct/>
        <w:spacing w:line="240" w:lineRule="auto"/>
        <w:ind w:left="567"/>
        <w:textAlignment w:val="auto"/>
        <w:rPr>
          <w:rFonts w:ascii="Calibri" w:hAnsi="Calibri" w:cs="Calibri"/>
          <w:sz w:val="22"/>
          <w:szCs w:val="22"/>
        </w:rPr>
      </w:pPr>
    </w:p>
    <w:p w:rsidR="00FB7DA1" w:rsidRDefault="00DA520E" w:rsidP="00B228D6">
      <w:pPr>
        <w:numPr>
          <w:ilvl w:val="0"/>
          <w:numId w:val="1"/>
        </w:numPr>
        <w:tabs>
          <w:tab w:val="left" w:pos="-720"/>
          <w:tab w:val="left" w:pos="0"/>
        </w:tabs>
        <w:spacing w:line="240" w:lineRule="auto"/>
        <w:ind w:left="567" w:hanging="567"/>
        <w:rPr>
          <w:rFonts w:ascii="Calibri" w:hAnsi="Calibri" w:cs="Calibri"/>
          <w:sz w:val="22"/>
          <w:szCs w:val="22"/>
        </w:rPr>
      </w:pPr>
      <w:r w:rsidRPr="00FB7DA1">
        <w:rPr>
          <w:rFonts w:ascii="Calibri" w:hAnsi="Calibri" w:cs="Calibri"/>
          <w:sz w:val="22"/>
          <w:szCs w:val="22"/>
        </w:rPr>
        <w:t>Que</w:t>
      </w:r>
      <w:r w:rsidR="00A614F0" w:rsidRPr="00FB7DA1">
        <w:rPr>
          <w:rFonts w:ascii="Calibri" w:hAnsi="Calibri" w:cs="Calibri"/>
          <w:sz w:val="22"/>
          <w:szCs w:val="22"/>
        </w:rPr>
        <w:t xml:space="preserve"> </w:t>
      </w:r>
      <w:r w:rsidR="00A3785D">
        <w:rPr>
          <w:rFonts w:ascii="Calibri" w:hAnsi="Calibri" w:cs="Calibri"/>
          <w:sz w:val="22"/>
          <w:szCs w:val="22"/>
          <w:shd w:val="clear" w:color="auto" w:fill="D9D9D9" w:themeFill="background1" w:themeFillShade="D9"/>
        </w:rPr>
        <w:t>&lt;nom de l’empresa&gt;</w:t>
      </w:r>
      <w:r w:rsidR="00A3785D">
        <w:rPr>
          <w:rFonts w:ascii="Calibri" w:hAnsi="Calibri" w:cs="Calibri"/>
          <w:sz w:val="22"/>
          <w:szCs w:val="22"/>
        </w:rPr>
        <w:t>,</w:t>
      </w:r>
      <w:r w:rsidR="00A3785D" w:rsidRPr="003D5B68">
        <w:rPr>
          <w:rFonts w:ascii="Calibri" w:hAnsi="Calibri" w:cs="Calibri"/>
          <w:sz w:val="22"/>
          <w:szCs w:val="22"/>
        </w:rPr>
        <w:t xml:space="preserve"> </w:t>
      </w:r>
      <w:r w:rsidR="005613DB" w:rsidRPr="00FB7DA1">
        <w:rPr>
          <w:rFonts w:ascii="Calibri" w:hAnsi="Calibri" w:cs="Calibri"/>
          <w:sz w:val="22"/>
          <w:szCs w:val="22"/>
        </w:rPr>
        <w:t xml:space="preserve">facilitarà </w:t>
      </w:r>
      <w:r w:rsidR="00323DA2" w:rsidRPr="00FB7DA1">
        <w:rPr>
          <w:rFonts w:ascii="Calibri" w:hAnsi="Calibri" w:cs="Calibri"/>
          <w:sz w:val="22"/>
          <w:szCs w:val="22"/>
        </w:rPr>
        <w:t xml:space="preserve">durant </w:t>
      </w:r>
      <w:r w:rsidR="005613DB" w:rsidRPr="00FB7DA1">
        <w:rPr>
          <w:rFonts w:ascii="Calibri" w:hAnsi="Calibri" w:cs="Calibri"/>
          <w:sz w:val="22"/>
          <w:szCs w:val="22"/>
        </w:rPr>
        <w:t>e</w:t>
      </w:r>
      <w:r w:rsidR="00323DA2" w:rsidRPr="00FB7DA1">
        <w:rPr>
          <w:rFonts w:ascii="Calibri" w:hAnsi="Calibri" w:cs="Calibri"/>
          <w:sz w:val="22"/>
          <w:szCs w:val="22"/>
        </w:rPr>
        <w:t xml:space="preserve">l mes de juny </w:t>
      </w:r>
      <w:r w:rsidR="005613DB" w:rsidRPr="00FB7DA1">
        <w:rPr>
          <w:rFonts w:ascii="Calibri" w:hAnsi="Calibri" w:cs="Calibri"/>
          <w:sz w:val="22"/>
          <w:szCs w:val="22"/>
        </w:rPr>
        <w:t>la planificació</w:t>
      </w:r>
      <w:r w:rsidR="00323DA2" w:rsidRPr="00FB7DA1">
        <w:rPr>
          <w:rFonts w:ascii="Calibri" w:hAnsi="Calibri" w:cs="Calibri"/>
          <w:sz w:val="22"/>
          <w:szCs w:val="22"/>
        </w:rPr>
        <w:t xml:space="preserve"> </w:t>
      </w:r>
      <w:r w:rsidR="005613DB" w:rsidRPr="00FB7DA1">
        <w:rPr>
          <w:rFonts w:ascii="Calibri" w:hAnsi="Calibri" w:cs="Calibri"/>
          <w:sz w:val="22"/>
          <w:szCs w:val="22"/>
        </w:rPr>
        <w:t>d</w:t>
      </w:r>
      <w:r w:rsidR="00323DA2" w:rsidRPr="00FB7DA1">
        <w:rPr>
          <w:rFonts w:ascii="Calibri" w:hAnsi="Calibri" w:cs="Calibri"/>
          <w:sz w:val="22"/>
          <w:szCs w:val="22"/>
        </w:rPr>
        <w:t xml:space="preserve">e l’oferta (període, horaris, </w:t>
      </w:r>
      <w:r w:rsidR="002908E2" w:rsidRPr="00FB7DA1">
        <w:rPr>
          <w:rFonts w:ascii="Calibri" w:hAnsi="Calibri" w:cs="Calibri"/>
          <w:sz w:val="22"/>
          <w:szCs w:val="22"/>
        </w:rPr>
        <w:t>n</w:t>
      </w:r>
      <w:r w:rsidR="00FB7DA1" w:rsidRPr="00FB7DA1">
        <w:rPr>
          <w:rFonts w:ascii="Calibri" w:hAnsi="Calibri" w:cs="Calibri"/>
          <w:sz w:val="22"/>
          <w:szCs w:val="22"/>
        </w:rPr>
        <w:t>om</w:t>
      </w:r>
      <w:r w:rsidR="002908E2" w:rsidRPr="00FB7DA1">
        <w:rPr>
          <w:rFonts w:ascii="Calibri" w:hAnsi="Calibri" w:cs="Calibri"/>
          <w:sz w:val="22"/>
          <w:szCs w:val="22"/>
        </w:rPr>
        <w:t>bre</w:t>
      </w:r>
      <w:r w:rsidR="005613DB" w:rsidRPr="00FB7DA1">
        <w:rPr>
          <w:rFonts w:ascii="Calibri" w:hAnsi="Calibri" w:cs="Calibri"/>
          <w:sz w:val="22"/>
          <w:szCs w:val="22"/>
        </w:rPr>
        <w:t xml:space="preserve"> </w:t>
      </w:r>
      <w:r w:rsidR="00FB7DA1" w:rsidRPr="00FB7DA1">
        <w:rPr>
          <w:rFonts w:ascii="Calibri" w:hAnsi="Calibri" w:cs="Calibri"/>
          <w:sz w:val="22"/>
          <w:szCs w:val="22"/>
        </w:rPr>
        <w:t>d’</w:t>
      </w:r>
      <w:r w:rsidR="00323DA2" w:rsidRPr="00FB7DA1">
        <w:rPr>
          <w:rFonts w:ascii="Calibri" w:hAnsi="Calibri" w:cs="Calibri"/>
          <w:sz w:val="22"/>
          <w:szCs w:val="22"/>
        </w:rPr>
        <w:t>e</w:t>
      </w:r>
      <w:r w:rsidR="005613DB" w:rsidRPr="00FB7DA1">
        <w:rPr>
          <w:rFonts w:ascii="Calibri" w:hAnsi="Calibri" w:cs="Calibri"/>
          <w:sz w:val="22"/>
          <w:szCs w:val="22"/>
        </w:rPr>
        <w:t xml:space="preserve">studiants, ....) </w:t>
      </w:r>
      <w:r w:rsidR="00323DA2" w:rsidRPr="00FB7DA1">
        <w:rPr>
          <w:rFonts w:ascii="Calibri" w:hAnsi="Calibri" w:cs="Calibri"/>
          <w:sz w:val="22"/>
          <w:szCs w:val="22"/>
        </w:rPr>
        <w:t xml:space="preserve">corresponent a </w:t>
      </w:r>
      <w:r w:rsidR="005613DB" w:rsidRPr="00FB7DA1">
        <w:rPr>
          <w:rFonts w:ascii="Calibri" w:hAnsi="Calibri" w:cs="Calibri"/>
          <w:sz w:val="22"/>
          <w:szCs w:val="22"/>
        </w:rPr>
        <w:t>les pràctiques</w:t>
      </w:r>
      <w:r w:rsidR="00323DA2" w:rsidRPr="00FB7DA1">
        <w:rPr>
          <w:rFonts w:ascii="Calibri" w:hAnsi="Calibri" w:cs="Calibri"/>
          <w:sz w:val="22"/>
          <w:szCs w:val="22"/>
        </w:rPr>
        <w:t xml:space="preserve"> a desenvolupar durant </w:t>
      </w:r>
      <w:r w:rsidR="00B228D6">
        <w:rPr>
          <w:rFonts w:ascii="Calibri" w:hAnsi="Calibri" w:cs="Calibri"/>
          <w:sz w:val="22"/>
          <w:szCs w:val="22"/>
        </w:rPr>
        <w:t>el període</w:t>
      </w:r>
      <w:r w:rsidR="00323DA2" w:rsidRPr="00FB7DA1">
        <w:rPr>
          <w:rFonts w:ascii="Calibri" w:hAnsi="Calibri" w:cs="Calibri"/>
          <w:sz w:val="22"/>
          <w:szCs w:val="22"/>
        </w:rPr>
        <w:t xml:space="preserve"> acadèmic següent</w:t>
      </w:r>
      <w:r w:rsidR="000B7114" w:rsidRPr="00FB7DA1">
        <w:rPr>
          <w:rFonts w:ascii="Calibri" w:hAnsi="Calibri" w:cs="Calibri"/>
          <w:sz w:val="22"/>
          <w:szCs w:val="22"/>
        </w:rPr>
        <w:t xml:space="preserve"> (16</w:t>
      </w:r>
      <w:r w:rsidR="00323DA2" w:rsidRPr="00FB7DA1">
        <w:rPr>
          <w:rFonts w:ascii="Calibri" w:hAnsi="Calibri" w:cs="Calibri"/>
          <w:sz w:val="22"/>
          <w:szCs w:val="22"/>
        </w:rPr>
        <w:t>/setembre/</w:t>
      </w:r>
      <w:r w:rsidR="000846C9">
        <w:rPr>
          <w:rFonts w:ascii="Calibri" w:hAnsi="Calibri" w:cs="Calibri"/>
          <w:sz w:val="22"/>
          <w:szCs w:val="22"/>
        </w:rPr>
        <w:t>13</w:t>
      </w:r>
      <w:r w:rsidR="00323DA2" w:rsidRPr="00FB7DA1">
        <w:rPr>
          <w:rFonts w:ascii="Calibri" w:hAnsi="Calibri" w:cs="Calibri"/>
          <w:sz w:val="22"/>
          <w:szCs w:val="22"/>
        </w:rPr>
        <w:t xml:space="preserve"> </w:t>
      </w:r>
      <w:r w:rsidR="000B7114" w:rsidRPr="00FB7DA1">
        <w:rPr>
          <w:rFonts w:ascii="Calibri" w:hAnsi="Calibri" w:cs="Calibri"/>
          <w:sz w:val="22"/>
          <w:szCs w:val="22"/>
        </w:rPr>
        <w:t xml:space="preserve">fins </w:t>
      </w:r>
      <w:r w:rsidR="00323DA2" w:rsidRPr="00FB7DA1">
        <w:rPr>
          <w:rFonts w:ascii="Calibri" w:hAnsi="Calibri" w:cs="Calibri"/>
          <w:sz w:val="22"/>
          <w:szCs w:val="22"/>
        </w:rPr>
        <w:t>a</w:t>
      </w:r>
      <w:r w:rsidR="000B7114" w:rsidRPr="00FB7DA1">
        <w:rPr>
          <w:rFonts w:ascii="Calibri" w:hAnsi="Calibri" w:cs="Calibri"/>
          <w:sz w:val="22"/>
          <w:szCs w:val="22"/>
        </w:rPr>
        <w:t>l</w:t>
      </w:r>
      <w:r w:rsidR="00323DA2" w:rsidRPr="00FB7DA1">
        <w:rPr>
          <w:rFonts w:ascii="Calibri" w:hAnsi="Calibri" w:cs="Calibri"/>
          <w:sz w:val="22"/>
          <w:szCs w:val="22"/>
        </w:rPr>
        <w:t xml:space="preserve"> </w:t>
      </w:r>
      <w:r w:rsidR="000B7114" w:rsidRPr="00FB7DA1">
        <w:rPr>
          <w:rFonts w:ascii="Calibri" w:hAnsi="Calibri" w:cs="Calibri"/>
          <w:sz w:val="22"/>
          <w:szCs w:val="22"/>
        </w:rPr>
        <w:t>31/juliol/</w:t>
      </w:r>
      <w:r w:rsidR="000846C9">
        <w:rPr>
          <w:rFonts w:ascii="Calibri" w:hAnsi="Calibri" w:cs="Calibri"/>
          <w:sz w:val="22"/>
          <w:szCs w:val="22"/>
        </w:rPr>
        <w:t>14</w:t>
      </w:r>
      <w:r w:rsidR="000B7114" w:rsidRPr="00FB7DA1">
        <w:rPr>
          <w:rFonts w:ascii="Calibri" w:hAnsi="Calibri" w:cs="Calibri"/>
          <w:sz w:val="22"/>
          <w:szCs w:val="22"/>
        </w:rPr>
        <w:t>)</w:t>
      </w:r>
      <w:r w:rsidR="005613DB" w:rsidRPr="00FB7DA1">
        <w:rPr>
          <w:rFonts w:ascii="Calibri" w:hAnsi="Calibri" w:cs="Calibri"/>
          <w:sz w:val="22"/>
          <w:szCs w:val="22"/>
        </w:rPr>
        <w:t>.</w:t>
      </w:r>
    </w:p>
    <w:p w:rsidR="00FB7DA1" w:rsidRDefault="00FB7DA1" w:rsidP="00BA67FC">
      <w:pPr>
        <w:pStyle w:val="Pargrafdellista"/>
        <w:rPr>
          <w:rFonts w:ascii="Calibri" w:hAnsi="Calibri" w:cs="Calibri"/>
          <w:sz w:val="22"/>
          <w:szCs w:val="22"/>
        </w:rPr>
      </w:pPr>
    </w:p>
    <w:p w:rsidR="00A15F9E" w:rsidRDefault="00A15F9E" w:rsidP="00BA67FC">
      <w:pPr>
        <w:numPr>
          <w:ilvl w:val="0"/>
          <w:numId w:val="1"/>
        </w:numPr>
        <w:tabs>
          <w:tab w:val="left" w:pos="-720"/>
          <w:tab w:val="left" w:pos="0"/>
        </w:tabs>
        <w:spacing w:line="240" w:lineRule="auto"/>
        <w:ind w:left="567" w:hanging="567"/>
        <w:rPr>
          <w:rFonts w:ascii="Calibri" w:hAnsi="Calibri" w:cs="Calibri"/>
          <w:sz w:val="22"/>
          <w:szCs w:val="22"/>
        </w:rPr>
      </w:pPr>
      <w:r w:rsidRPr="00FB7DA1">
        <w:rPr>
          <w:rFonts w:ascii="Calibri" w:hAnsi="Calibri" w:cs="Calibri"/>
          <w:sz w:val="22"/>
          <w:szCs w:val="22"/>
        </w:rPr>
        <w:t xml:space="preserve">Que aquest conveni contempla també la possibilitat d’establir altres col·laboracions dins el marc de les pràctiques acadèmiques externes, com poden ser la </w:t>
      </w:r>
      <w:proofErr w:type="spellStart"/>
      <w:r w:rsidRPr="00FB7DA1">
        <w:rPr>
          <w:rFonts w:ascii="Calibri" w:hAnsi="Calibri" w:cs="Calibri"/>
          <w:sz w:val="22"/>
          <w:szCs w:val="22"/>
        </w:rPr>
        <w:t>tutorització</w:t>
      </w:r>
      <w:proofErr w:type="spellEnd"/>
      <w:r w:rsidRPr="00FB7DA1">
        <w:rPr>
          <w:rFonts w:ascii="Calibri" w:hAnsi="Calibri" w:cs="Calibri"/>
          <w:sz w:val="22"/>
          <w:szCs w:val="22"/>
        </w:rPr>
        <w:t xml:space="preserve"> de treballs de fi de carrera.</w:t>
      </w:r>
    </w:p>
    <w:p w:rsidR="00BF4303" w:rsidRDefault="00BF4303" w:rsidP="00BF4303">
      <w:pPr>
        <w:pStyle w:val="Pargrafdellista"/>
        <w:rPr>
          <w:rFonts w:ascii="Calibri" w:hAnsi="Calibri" w:cs="Calibri"/>
          <w:sz w:val="22"/>
          <w:szCs w:val="22"/>
        </w:rPr>
      </w:pPr>
    </w:p>
    <w:p w:rsidR="00BF4303" w:rsidRPr="00FB7DA1" w:rsidRDefault="00BF4303" w:rsidP="00BA67FC">
      <w:pPr>
        <w:numPr>
          <w:ilvl w:val="0"/>
          <w:numId w:val="1"/>
        </w:numPr>
        <w:tabs>
          <w:tab w:val="left" w:pos="-720"/>
          <w:tab w:val="left" w:pos="0"/>
        </w:tabs>
        <w:spacing w:line="240" w:lineRule="auto"/>
        <w:ind w:left="567" w:hanging="567"/>
        <w:rPr>
          <w:rFonts w:ascii="Calibri" w:hAnsi="Calibri" w:cs="Calibri"/>
          <w:sz w:val="22"/>
          <w:szCs w:val="22"/>
        </w:rPr>
      </w:pPr>
      <w:r>
        <w:rPr>
          <w:rFonts w:ascii="Calibri" w:hAnsi="Calibri" w:cs="Calibri"/>
          <w:sz w:val="22"/>
          <w:szCs w:val="22"/>
        </w:rPr>
        <w:t xml:space="preserve">Que en reconeixement al suport que rep la Facultat en la </w:t>
      </w:r>
      <w:proofErr w:type="spellStart"/>
      <w:r>
        <w:rPr>
          <w:rFonts w:ascii="Calibri" w:hAnsi="Calibri" w:cs="Calibri"/>
          <w:sz w:val="22"/>
          <w:szCs w:val="22"/>
        </w:rPr>
        <w:t>tutorització</w:t>
      </w:r>
      <w:proofErr w:type="spellEnd"/>
      <w:r>
        <w:rPr>
          <w:rFonts w:ascii="Calibri" w:hAnsi="Calibri" w:cs="Calibri"/>
          <w:sz w:val="22"/>
          <w:szCs w:val="22"/>
        </w:rPr>
        <w:t xml:space="preserve"> del seu </w:t>
      </w:r>
      <w:proofErr w:type="spellStart"/>
      <w:r>
        <w:rPr>
          <w:rFonts w:ascii="Calibri" w:hAnsi="Calibri" w:cs="Calibri"/>
          <w:sz w:val="22"/>
          <w:szCs w:val="22"/>
        </w:rPr>
        <w:t>estudiantat</w:t>
      </w:r>
      <w:proofErr w:type="spellEnd"/>
      <w:r>
        <w:rPr>
          <w:rFonts w:ascii="Calibri" w:hAnsi="Calibri" w:cs="Calibri"/>
          <w:sz w:val="22"/>
          <w:szCs w:val="22"/>
        </w:rPr>
        <w:t>, la FOOT facilitarà gratuïtament al personal que presta aquest suport, l’assistència a algunes de les activitats acadèmiques que organitza anualment a l’entorn de la docència i de la recerca, com són les assignatures optatives del Màster universitari en Optometria i Ciències de la Visió i les jornades i cursos d’especialització. Per tal d’acreditar aquesta formació, la FOOT emetrà un certificat d’assistència al personal que hi participi.</w:t>
      </w:r>
    </w:p>
    <w:p w:rsidR="005613DB" w:rsidRPr="003D5B68" w:rsidRDefault="005613DB" w:rsidP="00BA67FC">
      <w:pPr>
        <w:tabs>
          <w:tab w:val="left" w:pos="-720"/>
          <w:tab w:val="left" w:pos="0"/>
        </w:tabs>
        <w:spacing w:line="240" w:lineRule="auto"/>
        <w:ind w:left="1080"/>
        <w:rPr>
          <w:rFonts w:ascii="Calibri" w:hAnsi="Calibri" w:cs="Calibri"/>
          <w:sz w:val="22"/>
          <w:szCs w:val="22"/>
        </w:rPr>
      </w:pPr>
    </w:p>
    <w:p w:rsidR="00E15339" w:rsidRPr="003D5B68" w:rsidRDefault="004173CA" w:rsidP="00BA67FC">
      <w:pPr>
        <w:tabs>
          <w:tab w:val="left" w:pos="-720"/>
          <w:tab w:val="left" w:pos="0"/>
        </w:tabs>
        <w:spacing w:line="240" w:lineRule="auto"/>
        <w:rPr>
          <w:rFonts w:ascii="Calibri" w:hAnsi="Calibri" w:cs="Calibri"/>
          <w:sz w:val="22"/>
          <w:szCs w:val="22"/>
        </w:rPr>
      </w:pPr>
      <w:r w:rsidRPr="003D5B68">
        <w:rPr>
          <w:rFonts w:ascii="Calibri" w:hAnsi="Calibri" w:cs="Calibri"/>
          <w:sz w:val="22"/>
          <w:szCs w:val="22"/>
        </w:rPr>
        <w:t>Per aquest motiu</w:t>
      </w:r>
      <w:r w:rsidR="00E15339" w:rsidRPr="003D5B68">
        <w:rPr>
          <w:rFonts w:ascii="Calibri" w:hAnsi="Calibri" w:cs="Calibri"/>
          <w:sz w:val="22"/>
          <w:szCs w:val="22"/>
        </w:rPr>
        <w:t>, ambdues parts</w:t>
      </w:r>
      <w:r w:rsidRPr="003D5B68">
        <w:rPr>
          <w:rFonts w:ascii="Calibri" w:hAnsi="Calibri" w:cs="Calibri"/>
          <w:sz w:val="22"/>
          <w:szCs w:val="22"/>
        </w:rPr>
        <w:t>,</w:t>
      </w:r>
      <w:r w:rsidR="00E15339" w:rsidRPr="003D5B68">
        <w:rPr>
          <w:rFonts w:ascii="Calibri" w:hAnsi="Calibri" w:cs="Calibri"/>
          <w:sz w:val="22"/>
          <w:szCs w:val="22"/>
        </w:rPr>
        <w:t xml:space="preserve"> </w:t>
      </w:r>
      <w:r w:rsidRPr="003D5B68">
        <w:rPr>
          <w:rFonts w:ascii="Calibri" w:hAnsi="Calibri" w:cs="Calibri"/>
          <w:sz w:val="22"/>
          <w:szCs w:val="22"/>
        </w:rPr>
        <w:t>acorde</w:t>
      </w:r>
      <w:r w:rsidR="005613DB">
        <w:rPr>
          <w:rFonts w:ascii="Calibri" w:hAnsi="Calibri" w:cs="Calibri"/>
          <w:sz w:val="22"/>
          <w:szCs w:val="22"/>
        </w:rPr>
        <w:t>n subscriure el present conveni, i:</w:t>
      </w:r>
      <w:r w:rsidR="00E15339" w:rsidRPr="003D5B68">
        <w:rPr>
          <w:rFonts w:ascii="Calibri" w:hAnsi="Calibri" w:cs="Calibri"/>
          <w:sz w:val="22"/>
          <w:szCs w:val="22"/>
        </w:rPr>
        <w:t xml:space="preserve"> </w:t>
      </w:r>
    </w:p>
    <w:p w:rsidR="00E15339" w:rsidRPr="003D5B68" w:rsidRDefault="00E15339" w:rsidP="00BA67FC">
      <w:pPr>
        <w:tabs>
          <w:tab w:val="left" w:pos="-720"/>
          <w:tab w:val="left" w:pos="0"/>
        </w:tabs>
        <w:spacing w:line="240" w:lineRule="auto"/>
        <w:ind w:hanging="11"/>
        <w:rPr>
          <w:rFonts w:ascii="Calibri" w:hAnsi="Calibri" w:cs="Calibri"/>
          <w:b/>
          <w:sz w:val="22"/>
          <w:szCs w:val="22"/>
        </w:rPr>
      </w:pPr>
    </w:p>
    <w:p w:rsidR="003E3AA3" w:rsidRPr="003D5B68" w:rsidRDefault="003E3AA3" w:rsidP="00BA67FC">
      <w:pPr>
        <w:tabs>
          <w:tab w:val="left" w:pos="-720"/>
          <w:tab w:val="left" w:pos="0"/>
        </w:tabs>
        <w:spacing w:line="240" w:lineRule="auto"/>
        <w:ind w:hanging="11"/>
        <w:rPr>
          <w:rFonts w:ascii="Calibri" w:hAnsi="Calibri" w:cs="Calibri"/>
          <w:b/>
          <w:sz w:val="22"/>
          <w:szCs w:val="22"/>
        </w:rPr>
      </w:pPr>
    </w:p>
    <w:p w:rsidR="008712E3" w:rsidRPr="003D5B68" w:rsidRDefault="00E15339" w:rsidP="00BA67FC">
      <w:pPr>
        <w:tabs>
          <w:tab w:val="left" w:pos="-720"/>
          <w:tab w:val="left" w:pos="0"/>
        </w:tabs>
        <w:spacing w:line="240" w:lineRule="auto"/>
        <w:ind w:hanging="11"/>
        <w:rPr>
          <w:rFonts w:ascii="Calibri" w:hAnsi="Calibri" w:cs="Calibri"/>
          <w:b/>
          <w:sz w:val="22"/>
          <w:szCs w:val="22"/>
        </w:rPr>
      </w:pPr>
      <w:r w:rsidRPr="003D5B68">
        <w:rPr>
          <w:rFonts w:ascii="Calibri" w:hAnsi="Calibri" w:cs="Calibri"/>
          <w:b/>
          <w:sz w:val="22"/>
          <w:szCs w:val="22"/>
        </w:rPr>
        <w:t>ACORD</w:t>
      </w:r>
      <w:r w:rsidR="003E3AA3" w:rsidRPr="003D5B68">
        <w:rPr>
          <w:rFonts w:ascii="Calibri" w:hAnsi="Calibri" w:cs="Calibri"/>
          <w:b/>
          <w:sz w:val="22"/>
          <w:szCs w:val="22"/>
        </w:rPr>
        <w:t>EN</w:t>
      </w:r>
    </w:p>
    <w:p w:rsidR="00C81A2D" w:rsidRPr="003D5B68" w:rsidRDefault="00C81A2D" w:rsidP="00BA67FC">
      <w:pPr>
        <w:tabs>
          <w:tab w:val="left" w:pos="-720"/>
        </w:tabs>
        <w:spacing w:line="240" w:lineRule="auto"/>
        <w:rPr>
          <w:rFonts w:ascii="Calibri" w:hAnsi="Calibri" w:cs="Calibri"/>
          <w:b/>
          <w:sz w:val="22"/>
          <w:szCs w:val="22"/>
        </w:rPr>
      </w:pPr>
    </w:p>
    <w:p w:rsidR="00C81A2D"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Primer</w:t>
      </w:r>
      <w:r w:rsidR="002666C8" w:rsidRPr="003D5B68">
        <w:rPr>
          <w:rFonts w:ascii="Calibri" w:hAnsi="Calibri" w:cs="Calibri"/>
          <w:b/>
          <w:sz w:val="22"/>
          <w:szCs w:val="22"/>
        </w:rPr>
        <w:t>.- Objecte del conveni</w:t>
      </w:r>
    </w:p>
    <w:p w:rsidR="00E15339" w:rsidRPr="003D5B68" w:rsidRDefault="00E15339" w:rsidP="00BA67FC">
      <w:pPr>
        <w:tabs>
          <w:tab w:val="left" w:pos="-720"/>
        </w:tabs>
        <w:spacing w:line="240" w:lineRule="auto"/>
        <w:rPr>
          <w:rFonts w:ascii="Calibri" w:hAnsi="Calibri" w:cs="Calibri"/>
          <w:strike/>
          <w:sz w:val="22"/>
          <w:szCs w:val="22"/>
        </w:rPr>
      </w:pPr>
      <w:r w:rsidRPr="003D5B68">
        <w:rPr>
          <w:rFonts w:ascii="Calibri" w:hAnsi="Calibri" w:cs="Calibri"/>
          <w:sz w:val="22"/>
          <w:szCs w:val="22"/>
        </w:rPr>
        <w:t xml:space="preserve">Constitueix l’objecte d’aquest conveni l’establiment de les condicions per a la realització de les pràctiques acadèmiques externes de l’estudiantat </w:t>
      </w:r>
      <w:r w:rsidR="00724A0B" w:rsidRPr="003D5B68">
        <w:rPr>
          <w:rFonts w:ascii="Calibri" w:hAnsi="Calibri" w:cs="Calibri"/>
          <w:sz w:val="22"/>
          <w:szCs w:val="22"/>
        </w:rPr>
        <w:t xml:space="preserve">de la FOOT </w:t>
      </w:r>
      <w:r w:rsidRPr="003D5B68">
        <w:rPr>
          <w:rFonts w:ascii="Calibri" w:hAnsi="Calibri" w:cs="Calibri"/>
          <w:sz w:val="22"/>
          <w:szCs w:val="22"/>
        </w:rPr>
        <w:t>que cursa estudis de MUOCV</w:t>
      </w:r>
      <w:r w:rsidR="00870775" w:rsidRPr="003D5B68">
        <w:rPr>
          <w:rFonts w:ascii="Calibri" w:hAnsi="Calibri" w:cs="Calibri"/>
          <w:sz w:val="22"/>
          <w:szCs w:val="22"/>
        </w:rPr>
        <w:t>.</w:t>
      </w:r>
      <w:r w:rsidR="00710F43" w:rsidRPr="003D5B68">
        <w:rPr>
          <w:rFonts w:ascii="Calibri" w:hAnsi="Calibri" w:cs="Calibri"/>
          <w:sz w:val="22"/>
          <w:szCs w:val="22"/>
        </w:rPr>
        <w:t xml:space="preserve"> </w:t>
      </w:r>
    </w:p>
    <w:p w:rsidR="00EF6AA3" w:rsidRPr="003D5B68" w:rsidRDefault="00EF6AA3" w:rsidP="00BA67FC">
      <w:pPr>
        <w:tabs>
          <w:tab w:val="left" w:pos="-720"/>
        </w:tabs>
        <w:spacing w:line="240" w:lineRule="auto"/>
        <w:rPr>
          <w:rFonts w:ascii="Calibri" w:hAnsi="Calibri" w:cs="Calibri"/>
          <w:strike/>
          <w:sz w:val="22"/>
          <w:szCs w:val="22"/>
        </w:rPr>
      </w:pPr>
    </w:p>
    <w:p w:rsidR="00F019C0"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Segon</w:t>
      </w:r>
      <w:r w:rsidR="00F019C0" w:rsidRPr="003D5B68">
        <w:rPr>
          <w:rFonts w:ascii="Calibri" w:hAnsi="Calibri" w:cs="Calibri"/>
          <w:b/>
          <w:sz w:val="22"/>
          <w:szCs w:val="22"/>
        </w:rPr>
        <w:t xml:space="preserve">.- </w:t>
      </w:r>
      <w:r w:rsidR="00294016" w:rsidRPr="003D5B68">
        <w:rPr>
          <w:rFonts w:ascii="Calibri" w:hAnsi="Calibri" w:cs="Calibri"/>
          <w:b/>
          <w:sz w:val="22"/>
          <w:szCs w:val="22"/>
        </w:rPr>
        <w:t>Designació de tutors</w:t>
      </w:r>
    </w:p>
    <w:p w:rsidR="00294016" w:rsidRPr="003D5B68" w:rsidRDefault="00F019C0" w:rsidP="00BA67FC">
      <w:pPr>
        <w:numPr>
          <w:ilvl w:val="0"/>
          <w:numId w:val="7"/>
        </w:numPr>
        <w:tabs>
          <w:tab w:val="left" w:pos="-720"/>
        </w:tabs>
        <w:spacing w:line="240" w:lineRule="auto"/>
        <w:ind w:left="284"/>
        <w:rPr>
          <w:rFonts w:ascii="Calibri" w:hAnsi="Calibri" w:cs="Calibri"/>
          <w:sz w:val="22"/>
          <w:szCs w:val="22"/>
        </w:rPr>
      </w:pPr>
      <w:r w:rsidRPr="003D5B68">
        <w:rPr>
          <w:rFonts w:ascii="Calibri" w:hAnsi="Calibri" w:cs="Calibri"/>
          <w:sz w:val="22"/>
          <w:szCs w:val="22"/>
        </w:rPr>
        <w:t>La FOOT de la UPC nomenarà un tutor acadèmic per a l’estudiantat que participi en aquest conveni, que es responsabilitzarà del seguiment i l’avaluació de les pràctiques.</w:t>
      </w:r>
    </w:p>
    <w:p w:rsidR="007E00A8" w:rsidRPr="003D5B68" w:rsidRDefault="007E00A8" w:rsidP="00BA67FC">
      <w:pPr>
        <w:tabs>
          <w:tab w:val="left" w:pos="-720"/>
        </w:tabs>
        <w:spacing w:line="240" w:lineRule="auto"/>
        <w:ind w:left="284"/>
        <w:rPr>
          <w:rFonts w:ascii="Calibri" w:hAnsi="Calibri" w:cs="Calibri"/>
          <w:sz w:val="22"/>
          <w:szCs w:val="22"/>
        </w:rPr>
      </w:pPr>
    </w:p>
    <w:p w:rsidR="00F019C0" w:rsidRPr="003D5B68" w:rsidRDefault="00F019C0" w:rsidP="00A3785D">
      <w:pPr>
        <w:numPr>
          <w:ilvl w:val="0"/>
          <w:numId w:val="7"/>
        </w:numPr>
        <w:tabs>
          <w:tab w:val="left" w:pos="-720"/>
        </w:tabs>
        <w:spacing w:line="240" w:lineRule="auto"/>
        <w:ind w:left="284"/>
        <w:rPr>
          <w:rFonts w:ascii="Calibri" w:hAnsi="Calibri" w:cs="Calibri"/>
          <w:sz w:val="22"/>
          <w:szCs w:val="22"/>
        </w:rPr>
      </w:pPr>
      <w:r w:rsidRPr="003D5B68">
        <w:rPr>
          <w:rFonts w:ascii="Calibri" w:hAnsi="Calibri" w:cs="Calibri"/>
          <w:sz w:val="22"/>
          <w:szCs w:val="22"/>
        </w:rPr>
        <w:t>La/el</w:t>
      </w:r>
      <w:r w:rsidR="000846C9">
        <w:rPr>
          <w:rFonts w:ascii="Calibri" w:hAnsi="Calibri" w:cs="Calibri"/>
          <w:sz w:val="22"/>
          <w:szCs w:val="22"/>
        </w:rPr>
        <w:t xml:space="preserve"> </w:t>
      </w:r>
      <w:r w:rsidR="00A3785D">
        <w:rPr>
          <w:rFonts w:ascii="Calibri" w:hAnsi="Calibri" w:cs="Calibri"/>
          <w:sz w:val="22"/>
          <w:szCs w:val="22"/>
          <w:shd w:val="clear" w:color="auto" w:fill="D9D9D9" w:themeFill="background1" w:themeFillShade="D9"/>
        </w:rPr>
        <w:t>&lt;nom de l’empresa&gt;</w:t>
      </w:r>
      <w:r w:rsidR="00A3785D">
        <w:rPr>
          <w:rFonts w:ascii="Calibri" w:hAnsi="Calibri" w:cs="Calibri"/>
          <w:sz w:val="22"/>
          <w:szCs w:val="22"/>
        </w:rPr>
        <w:t>,</w:t>
      </w:r>
      <w:r w:rsidR="00A3785D" w:rsidRPr="003D5B68">
        <w:rPr>
          <w:rFonts w:ascii="Calibri" w:hAnsi="Calibri" w:cs="Calibri"/>
          <w:sz w:val="22"/>
          <w:szCs w:val="22"/>
        </w:rPr>
        <w:t xml:space="preserve"> </w:t>
      </w:r>
      <w:r w:rsidR="000846C9" w:rsidRPr="003D5B68">
        <w:rPr>
          <w:rFonts w:ascii="Calibri" w:hAnsi="Calibri" w:cs="Calibri"/>
          <w:sz w:val="22"/>
          <w:szCs w:val="22"/>
        </w:rPr>
        <w:t xml:space="preserve"> </w:t>
      </w:r>
      <w:r w:rsidRPr="003D5B68">
        <w:rPr>
          <w:rFonts w:ascii="Calibri" w:hAnsi="Calibri" w:cs="Calibri"/>
          <w:sz w:val="22"/>
          <w:szCs w:val="22"/>
        </w:rPr>
        <w:t xml:space="preserve">designarà un tutor encarregat de programar, assistir i coordinar les pràctiques. Aquest, un cop finalitzat el període de pràctiques, emetrà </w:t>
      </w:r>
      <w:r w:rsidR="000B7114">
        <w:rPr>
          <w:rFonts w:ascii="Calibri" w:hAnsi="Calibri" w:cs="Calibri"/>
          <w:sz w:val="22"/>
          <w:szCs w:val="22"/>
        </w:rPr>
        <w:t>l’</w:t>
      </w:r>
      <w:r w:rsidRPr="003D5B68">
        <w:rPr>
          <w:rFonts w:ascii="Calibri" w:hAnsi="Calibri" w:cs="Calibri"/>
          <w:sz w:val="22"/>
          <w:szCs w:val="22"/>
        </w:rPr>
        <w:t>informe acreditatiu</w:t>
      </w:r>
      <w:r w:rsidR="000B7114">
        <w:rPr>
          <w:rFonts w:ascii="Calibri" w:hAnsi="Calibri" w:cs="Calibri"/>
          <w:sz w:val="22"/>
          <w:szCs w:val="22"/>
        </w:rPr>
        <w:t xml:space="preserve"> (</w:t>
      </w:r>
      <w:r w:rsidR="003B37D3">
        <w:rPr>
          <w:rFonts w:ascii="Calibri" w:hAnsi="Calibri" w:cs="Calibri"/>
          <w:sz w:val="22"/>
          <w:szCs w:val="22"/>
        </w:rPr>
        <w:t xml:space="preserve">d’acord amb el que s’estableix al </w:t>
      </w:r>
      <w:r w:rsidR="000B7114">
        <w:rPr>
          <w:rFonts w:ascii="Calibri" w:hAnsi="Calibri" w:cs="Calibri"/>
          <w:sz w:val="22"/>
          <w:szCs w:val="22"/>
        </w:rPr>
        <w:t>programa formatiu)</w:t>
      </w:r>
      <w:r w:rsidRPr="003D5B68">
        <w:rPr>
          <w:rFonts w:ascii="Calibri" w:hAnsi="Calibri" w:cs="Calibri"/>
          <w:sz w:val="22"/>
          <w:szCs w:val="22"/>
        </w:rPr>
        <w:t xml:space="preserve"> de l’</w:t>
      </w:r>
      <w:r w:rsidR="00710F43" w:rsidRPr="003D5B68">
        <w:rPr>
          <w:rFonts w:ascii="Calibri" w:hAnsi="Calibri" w:cs="Calibri"/>
          <w:sz w:val="22"/>
          <w:szCs w:val="22"/>
        </w:rPr>
        <w:t xml:space="preserve">aprofitament </w:t>
      </w:r>
      <w:r w:rsidRPr="003D5B68">
        <w:rPr>
          <w:rFonts w:ascii="Calibri" w:hAnsi="Calibri" w:cs="Calibri"/>
          <w:sz w:val="22"/>
          <w:szCs w:val="22"/>
        </w:rPr>
        <w:t>de l’estudiant, que s’integrarà en el seu procés avaluador.</w:t>
      </w:r>
    </w:p>
    <w:p w:rsidR="00710F43" w:rsidRPr="003D5B68" w:rsidRDefault="00710F43" w:rsidP="00BA67FC">
      <w:pPr>
        <w:tabs>
          <w:tab w:val="left" w:pos="-720"/>
        </w:tabs>
        <w:spacing w:line="240" w:lineRule="auto"/>
        <w:ind w:left="284" w:hanging="284"/>
        <w:rPr>
          <w:rFonts w:ascii="Calibri" w:hAnsi="Calibri" w:cs="Calibri"/>
          <w:sz w:val="22"/>
          <w:szCs w:val="22"/>
        </w:rPr>
      </w:pPr>
    </w:p>
    <w:p w:rsidR="00710F43"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Tercer</w:t>
      </w:r>
      <w:r w:rsidR="007E00A8" w:rsidRPr="003D5B68">
        <w:rPr>
          <w:rFonts w:ascii="Calibri" w:hAnsi="Calibri" w:cs="Calibri"/>
          <w:b/>
          <w:sz w:val="22"/>
          <w:szCs w:val="22"/>
        </w:rPr>
        <w:t xml:space="preserve">.- </w:t>
      </w:r>
      <w:r w:rsidR="00710F43" w:rsidRPr="003D5B68">
        <w:rPr>
          <w:rFonts w:ascii="Calibri" w:hAnsi="Calibri" w:cs="Calibri"/>
          <w:b/>
          <w:sz w:val="22"/>
          <w:szCs w:val="22"/>
        </w:rPr>
        <w:t xml:space="preserve"> Durada de les pràctiques</w:t>
      </w:r>
    </w:p>
    <w:p w:rsidR="00710F43" w:rsidRPr="003D5B68" w:rsidRDefault="00710F43" w:rsidP="00A3785D">
      <w:pPr>
        <w:tabs>
          <w:tab w:val="left" w:pos="-720"/>
        </w:tabs>
        <w:spacing w:line="240" w:lineRule="auto"/>
        <w:rPr>
          <w:rFonts w:ascii="Calibri" w:hAnsi="Calibri" w:cs="Calibri"/>
          <w:sz w:val="22"/>
          <w:szCs w:val="22"/>
        </w:rPr>
      </w:pPr>
      <w:r w:rsidRPr="002908E2">
        <w:rPr>
          <w:rFonts w:ascii="Calibri" w:hAnsi="Calibri" w:cs="Calibri"/>
          <w:sz w:val="22"/>
          <w:szCs w:val="22"/>
        </w:rPr>
        <w:t xml:space="preserve">La durada de les pràctiques </w:t>
      </w:r>
      <w:r w:rsidR="002908E2" w:rsidRPr="002908E2">
        <w:rPr>
          <w:rFonts w:ascii="Calibri" w:hAnsi="Calibri" w:cs="Calibri"/>
          <w:sz w:val="22"/>
          <w:szCs w:val="22"/>
        </w:rPr>
        <w:t xml:space="preserve">acadèmiques </w:t>
      </w:r>
      <w:r w:rsidRPr="002908E2">
        <w:rPr>
          <w:rFonts w:ascii="Calibri" w:hAnsi="Calibri" w:cs="Calibri"/>
          <w:sz w:val="22"/>
          <w:szCs w:val="22"/>
        </w:rPr>
        <w:t>s’establ</w:t>
      </w:r>
      <w:r w:rsidR="007E2E44">
        <w:rPr>
          <w:rFonts w:ascii="Calibri" w:hAnsi="Calibri" w:cs="Calibri"/>
          <w:sz w:val="22"/>
          <w:szCs w:val="22"/>
        </w:rPr>
        <w:t xml:space="preserve">irà per mútuo acord entre el tutor de </w:t>
      </w:r>
      <w:r w:rsidR="00A3785D">
        <w:rPr>
          <w:rFonts w:ascii="Calibri" w:hAnsi="Calibri" w:cs="Calibri"/>
          <w:sz w:val="22"/>
          <w:szCs w:val="22"/>
          <w:shd w:val="clear" w:color="auto" w:fill="D9D9D9" w:themeFill="background1" w:themeFillShade="D9"/>
        </w:rPr>
        <w:t>&lt;nom de l’empresa&gt;</w:t>
      </w:r>
      <w:r w:rsidR="00A3785D">
        <w:rPr>
          <w:rFonts w:ascii="Calibri" w:hAnsi="Calibri" w:cs="Calibri"/>
          <w:sz w:val="22"/>
          <w:szCs w:val="22"/>
        </w:rPr>
        <w:t>,</w:t>
      </w:r>
      <w:r w:rsidR="00A3785D" w:rsidRPr="003D5B68">
        <w:rPr>
          <w:rFonts w:ascii="Calibri" w:hAnsi="Calibri" w:cs="Calibri"/>
          <w:sz w:val="22"/>
          <w:szCs w:val="22"/>
        </w:rPr>
        <w:t xml:space="preserve"> </w:t>
      </w:r>
      <w:r w:rsidR="007E2E44" w:rsidRPr="007E2E44">
        <w:rPr>
          <w:rFonts w:ascii="Calibri" w:hAnsi="Calibri" w:cs="Calibri"/>
          <w:sz w:val="22"/>
          <w:szCs w:val="22"/>
        </w:rPr>
        <w:t>i la FOOT, d’acord amb el programa formatiu.</w:t>
      </w:r>
    </w:p>
    <w:p w:rsidR="007E00A8" w:rsidRDefault="007E00A8" w:rsidP="00BA67FC">
      <w:pPr>
        <w:tabs>
          <w:tab w:val="left" w:pos="-720"/>
        </w:tabs>
        <w:spacing w:line="240" w:lineRule="auto"/>
        <w:rPr>
          <w:rFonts w:ascii="Calibri" w:hAnsi="Calibri" w:cs="Calibri"/>
          <w:sz w:val="22"/>
          <w:szCs w:val="22"/>
        </w:rPr>
      </w:pPr>
    </w:p>
    <w:p w:rsidR="005C7DDA" w:rsidRPr="003D5B68" w:rsidRDefault="005C7DDA" w:rsidP="00BA67FC">
      <w:pPr>
        <w:tabs>
          <w:tab w:val="left" w:pos="-720"/>
        </w:tabs>
        <w:spacing w:line="240" w:lineRule="auto"/>
        <w:rPr>
          <w:rFonts w:ascii="Calibri" w:hAnsi="Calibri" w:cs="Calibri"/>
          <w:sz w:val="22"/>
          <w:szCs w:val="22"/>
        </w:rPr>
      </w:pPr>
    </w:p>
    <w:p w:rsidR="00B7117C" w:rsidRPr="0025501F" w:rsidRDefault="003E3AA3" w:rsidP="00BA67FC">
      <w:pPr>
        <w:tabs>
          <w:tab w:val="left" w:pos="-720"/>
        </w:tabs>
        <w:spacing w:line="240" w:lineRule="auto"/>
        <w:rPr>
          <w:rFonts w:ascii="Calibri" w:hAnsi="Calibri" w:cs="Calibri"/>
          <w:b/>
          <w:sz w:val="22"/>
          <w:szCs w:val="22"/>
        </w:rPr>
      </w:pPr>
      <w:r w:rsidRPr="0025501F">
        <w:rPr>
          <w:rFonts w:ascii="Calibri" w:hAnsi="Calibri" w:cs="Calibri"/>
          <w:b/>
          <w:sz w:val="22"/>
          <w:szCs w:val="22"/>
        </w:rPr>
        <w:t>Quart</w:t>
      </w:r>
      <w:r w:rsidR="007E00A8" w:rsidRPr="0025501F">
        <w:rPr>
          <w:rFonts w:ascii="Calibri" w:hAnsi="Calibri" w:cs="Calibri"/>
          <w:b/>
          <w:sz w:val="22"/>
          <w:szCs w:val="22"/>
        </w:rPr>
        <w:t xml:space="preserve">.- </w:t>
      </w:r>
      <w:r w:rsidR="00B7117C" w:rsidRPr="0025501F">
        <w:rPr>
          <w:rFonts w:ascii="Calibri" w:hAnsi="Calibri" w:cs="Calibri"/>
          <w:b/>
          <w:sz w:val="22"/>
          <w:szCs w:val="22"/>
        </w:rPr>
        <w:t xml:space="preserve"> Obligacions de l’estudiantat</w:t>
      </w:r>
    </w:p>
    <w:p w:rsidR="0025501F" w:rsidRPr="0025501F" w:rsidRDefault="00B7117C" w:rsidP="00BA67FC">
      <w:pPr>
        <w:numPr>
          <w:ilvl w:val="0"/>
          <w:numId w:val="6"/>
        </w:numPr>
        <w:tabs>
          <w:tab w:val="left" w:pos="-720"/>
        </w:tabs>
        <w:spacing w:line="240" w:lineRule="auto"/>
        <w:ind w:left="284" w:hanging="284"/>
        <w:rPr>
          <w:rFonts w:ascii="Calibri" w:hAnsi="Calibri" w:cs="Calibri"/>
          <w:sz w:val="22"/>
          <w:szCs w:val="22"/>
        </w:rPr>
      </w:pPr>
      <w:r w:rsidRPr="0025501F">
        <w:rPr>
          <w:rFonts w:ascii="Calibri" w:hAnsi="Calibri" w:cs="Calibri"/>
          <w:sz w:val="22"/>
          <w:szCs w:val="22"/>
        </w:rPr>
        <w:t>El/la estudiant s’obligarà a complir amb els requeriments que s’estipulen en les normatives d’aplicació</w:t>
      </w:r>
      <w:r w:rsidR="002908E2">
        <w:rPr>
          <w:rFonts w:ascii="Calibri" w:hAnsi="Calibri" w:cs="Calibri"/>
          <w:sz w:val="22"/>
          <w:szCs w:val="22"/>
        </w:rPr>
        <w:t xml:space="preserve"> vigent</w:t>
      </w:r>
      <w:r w:rsidRPr="0025501F">
        <w:rPr>
          <w:rFonts w:ascii="Calibri" w:hAnsi="Calibri" w:cs="Calibri"/>
          <w:sz w:val="22"/>
          <w:szCs w:val="22"/>
        </w:rPr>
        <w:t>.</w:t>
      </w:r>
    </w:p>
    <w:p w:rsidR="0025501F" w:rsidRPr="0025501F" w:rsidRDefault="0025501F" w:rsidP="00BA67FC">
      <w:pPr>
        <w:tabs>
          <w:tab w:val="left" w:pos="-720"/>
        </w:tabs>
        <w:spacing w:line="240" w:lineRule="auto"/>
        <w:ind w:left="284"/>
        <w:rPr>
          <w:rFonts w:ascii="Calibri" w:hAnsi="Calibri" w:cs="Calibri"/>
          <w:sz w:val="22"/>
          <w:szCs w:val="22"/>
        </w:rPr>
      </w:pPr>
    </w:p>
    <w:p w:rsidR="00B7117C" w:rsidRPr="007E2E44" w:rsidRDefault="006D2AC0" w:rsidP="00BA67FC">
      <w:pPr>
        <w:numPr>
          <w:ilvl w:val="0"/>
          <w:numId w:val="6"/>
        </w:numPr>
        <w:tabs>
          <w:tab w:val="left" w:pos="-720"/>
        </w:tabs>
        <w:spacing w:line="240" w:lineRule="auto"/>
        <w:ind w:left="284" w:hanging="284"/>
        <w:rPr>
          <w:rFonts w:ascii="Calibri" w:hAnsi="Calibri" w:cs="Calibri"/>
          <w:sz w:val="22"/>
          <w:szCs w:val="22"/>
        </w:rPr>
      </w:pPr>
      <w:r w:rsidRPr="0025501F">
        <w:rPr>
          <w:rFonts w:ascii="Calibri" w:hAnsi="Calibri" w:cs="Calibri"/>
          <w:sz w:val="22"/>
          <w:szCs w:val="22"/>
        </w:rPr>
        <w:t xml:space="preserve">Per tal de donar efectivitat al contingut d’aquesta </w:t>
      </w:r>
      <w:r w:rsidR="005613DB" w:rsidRPr="0025501F">
        <w:rPr>
          <w:rFonts w:ascii="Calibri" w:hAnsi="Calibri" w:cs="Calibri"/>
          <w:sz w:val="22"/>
          <w:szCs w:val="22"/>
        </w:rPr>
        <w:t>acord</w:t>
      </w:r>
      <w:r w:rsidRPr="0025501F">
        <w:rPr>
          <w:rFonts w:ascii="Calibri" w:hAnsi="Calibri" w:cs="Calibri"/>
          <w:sz w:val="22"/>
          <w:szCs w:val="22"/>
        </w:rPr>
        <w:t xml:space="preserve"> i p</w:t>
      </w:r>
      <w:r w:rsidR="00B7117C" w:rsidRPr="0025501F">
        <w:rPr>
          <w:rFonts w:ascii="Calibri" w:hAnsi="Calibri" w:cs="Calibri"/>
          <w:sz w:val="22"/>
          <w:szCs w:val="22"/>
        </w:rPr>
        <w:t xml:space="preserve">revi a </w:t>
      </w:r>
      <w:r w:rsidR="007E00A8" w:rsidRPr="0025501F">
        <w:rPr>
          <w:rFonts w:ascii="Calibri" w:hAnsi="Calibri" w:cs="Calibri"/>
          <w:sz w:val="22"/>
          <w:szCs w:val="22"/>
        </w:rPr>
        <w:t>l’inicií</w:t>
      </w:r>
      <w:r w:rsidR="00B7117C" w:rsidRPr="0025501F">
        <w:rPr>
          <w:rFonts w:ascii="Calibri" w:hAnsi="Calibri" w:cs="Calibri"/>
          <w:sz w:val="22"/>
          <w:szCs w:val="22"/>
        </w:rPr>
        <w:t xml:space="preserve"> de </w:t>
      </w:r>
      <w:r w:rsidR="00294016" w:rsidRPr="0025501F">
        <w:rPr>
          <w:rFonts w:ascii="Calibri" w:hAnsi="Calibri" w:cs="Calibri"/>
          <w:sz w:val="22"/>
          <w:szCs w:val="22"/>
        </w:rPr>
        <w:t>les pràctiques</w:t>
      </w:r>
      <w:r w:rsidRPr="0025501F">
        <w:rPr>
          <w:rFonts w:ascii="Calibri" w:hAnsi="Calibri" w:cs="Calibri"/>
          <w:sz w:val="22"/>
          <w:szCs w:val="22"/>
        </w:rPr>
        <w:t>,</w:t>
      </w:r>
      <w:r w:rsidR="00294016" w:rsidRPr="0025501F">
        <w:rPr>
          <w:rFonts w:ascii="Calibri" w:hAnsi="Calibri" w:cs="Calibri"/>
          <w:sz w:val="22"/>
          <w:szCs w:val="22"/>
        </w:rPr>
        <w:t xml:space="preserve"> el/la estudiant signarà un document amb les condicions a les quals es sotmet , on  constin les seves dades personals, la data d’inici de les pràctiques</w:t>
      </w:r>
      <w:r w:rsidR="005613DB" w:rsidRPr="0025501F">
        <w:rPr>
          <w:rFonts w:ascii="Calibri" w:hAnsi="Calibri" w:cs="Calibri"/>
          <w:sz w:val="22"/>
          <w:szCs w:val="22"/>
        </w:rPr>
        <w:t xml:space="preserve"> i</w:t>
      </w:r>
      <w:r w:rsidR="00294016" w:rsidRPr="0025501F">
        <w:rPr>
          <w:rFonts w:ascii="Calibri" w:hAnsi="Calibri" w:cs="Calibri"/>
          <w:sz w:val="22"/>
          <w:szCs w:val="22"/>
        </w:rPr>
        <w:t xml:space="preserve">, el reconeixement de la naturalesa no laboral de la relació amb la UPC, </w:t>
      </w:r>
      <w:r w:rsidR="0025501F" w:rsidRPr="0025501F">
        <w:rPr>
          <w:rFonts w:ascii="Calibri" w:hAnsi="Calibri" w:cs="Calibri"/>
          <w:sz w:val="22"/>
          <w:szCs w:val="22"/>
        </w:rPr>
        <w:t>així com el deure de guardar secret professional sobre les seves activitats, tant durant l’estada com un cop finalitzada.</w:t>
      </w:r>
      <w:r w:rsidR="0025501F">
        <w:rPr>
          <w:rFonts w:ascii="Calibri" w:hAnsi="Calibri" w:cs="Calibri"/>
          <w:sz w:val="22"/>
          <w:szCs w:val="22"/>
        </w:rPr>
        <w:t xml:space="preserve"> </w:t>
      </w:r>
      <w:r w:rsidR="00294016" w:rsidRPr="007E2E44">
        <w:rPr>
          <w:rFonts w:ascii="Calibri" w:hAnsi="Calibri" w:cs="Calibri"/>
          <w:sz w:val="22"/>
          <w:szCs w:val="22"/>
        </w:rPr>
        <w:t xml:space="preserve">Aquest document de condicions comptarà amb el vist-i-plau del/de la degà/degana de la FOOT de </w:t>
      </w:r>
      <w:r w:rsidR="00294016" w:rsidRPr="00C026A4">
        <w:rPr>
          <w:rFonts w:ascii="Calibri" w:hAnsi="Calibri" w:cs="Calibri"/>
          <w:sz w:val="22"/>
          <w:szCs w:val="22"/>
        </w:rPr>
        <w:t>la UPC.</w:t>
      </w:r>
    </w:p>
    <w:p w:rsidR="007E00A8" w:rsidRPr="003D5B68" w:rsidRDefault="007E00A8" w:rsidP="00BA67FC">
      <w:pPr>
        <w:pStyle w:val="Pargrafdellista"/>
        <w:spacing w:line="240" w:lineRule="auto"/>
        <w:ind w:left="709"/>
        <w:rPr>
          <w:rFonts w:ascii="Calibri" w:hAnsi="Calibri" w:cs="Calibri"/>
          <w:sz w:val="22"/>
          <w:szCs w:val="22"/>
        </w:rPr>
      </w:pPr>
    </w:p>
    <w:p w:rsidR="00294016" w:rsidRDefault="00294016" w:rsidP="00BA67FC">
      <w:pPr>
        <w:numPr>
          <w:ilvl w:val="0"/>
          <w:numId w:val="6"/>
        </w:numPr>
        <w:tabs>
          <w:tab w:val="left" w:pos="-720"/>
        </w:tabs>
        <w:spacing w:line="240" w:lineRule="auto"/>
        <w:ind w:left="284" w:hanging="284"/>
        <w:rPr>
          <w:rFonts w:ascii="Calibri" w:hAnsi="Calibri" w:cs="Calibri"/>
          <w:sz w:val="22"/>
          <w:szCs w:val="22"/>
        </w:rPr>
      </w:pPr>
      <w:r w:rsidRPr="002908E2">
        <w:rPr>
          <w:rFonts w:ascii="Calibri" w:hAnsi="Calibri" w:cs="Calibri"/>
          <w:sz w:val="22"/>
          <w:szCs w:val="22"/>
        </w:rPr>
        <w:t>La signatura per part del/de la estudiant suposa l’acceptació de les condicions</w:t>
      </w:r>
      <w:r w:rsidR="000B7114" w:rsidRPr="002908E2">
        <w:rPr>
          <w:rFonts w:ascii="Calibri" w:hAnsi="Calibri" w:cs="Calibri"/>
          <w:sz w:val="22"/>
          <w:szCs w:val="22"/>
        </w:rPr>
        <w:t xml:space="preserve"> especificades en el conveni de cooperació educativa i les corresponents al projecte formatiu a desenvolupar.</w:t>
      </w:r>
    </w:p>
    <w:p w:rsidR="009345D1" w:rsidRPr="002908E2" w:rsidRDefault="009345D1" w:rsidP="00BA67FC">
      <w:pPr>
        <w:tabs>
          <w:tab w:val="left" w:pos="-720"/>
        </w:tabs>
        <w:spacing w:line="240" w:lineRule="auto"/>
        <w:ind w:left="284"/>
        <w:rPr>
          <w:rFonts w:ascii="Calibri" w:hAnsi="Calibri" w:cs="Calibri"/>
          <w:sz w:val="22"/>
          <w:szCs w:val="22"/>
        </w:rPr>
      </w:pPr>
    </w:p>
    <w:p w:rsidR="00C81A2D"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Cinquè</w:t>
      </w:r>
      <w:r w:rsidR="002666C8" w:rsidRPr="003D5B68">
        <w:rPr>
          <w:rFonts w:ascii="Calibri" w:hAnsi="Calibri" w:cs="Calibri"/>
          <w:b/>
          <w:sz w:val="22"/>
          <w:szCs w:val="22"/>
        </w:rPr>
        <w:t xml:space="preserve">.-  </w:t>
      </w:r>
      <w:r w:rsidR="007E00A8" w:rsidRPr="003D5B68">
        <w:rPr>
          <w:rFonts w:ascii="Calibri" w:hAnsi="Calibri" w:cs="Calibri"/>
          <w:b/>
          <w:sz w:val="22"/>
          <w:szCs w:val="22"/>
        </w:rPr>
        <w:t>Ajut a l’estudi</w:t>
      </w:r>
    </w:p>
    <w:p w:rsidR="007E00A8" w:rsidRPr="003D5B68" w:rsidRDefault="007E00A8" w:rsidP="00BA67FC">
      <w:pPr>
        <w:tabs>
          <w:tab w:val="left" w:pos="-720"/>
        </w:tabs>
        <w:spacing w:line="240" w:lineRule="auto"/>
        <w:rPr>
          <w:rFonts w:ascii="Calibri" w:hAnsi="Calibri" w:cs="Calibri"/>
          <w:sz w:val="22"/>
          <w:szCs w:val="22"/>
        </w:rPr>
      </w:pPr>
      <w:r w:rsidRPr="003D5B68">
        <w:rPr>
          <w:rFonts w:ascii="Calibri" w:hAnsi="Calibri" w:cs="Calibri"/>
          <w:sz w:val="22"/>
          <w:szCs w:val="22"/>
        </w:rPr>
        <w:t>L’estudiantat que participi en aquestes pràctiques acadèmiques externes no percebrà cap quantitat en concepte de dietes, despeses de desplaçament o d’ajut a</w:t>
      </w:r>
      <w:r w:rsidR="00347B96">
        <w:rPr>
          <w:rFonts w:ascii="Calibri" w:hAnsi="Calibri" w:cs="Calibri"/>
          <w:sz w:val="22"/>
          <w:szCs w:val="22"/>
        </w:rPr>
        <w:t xml:space="preserve"> l’estudi. </w:t>
      </w:r>
    </w:p>
    <w:p w:rsidR="00BA67FC" w:rsidRDefault="00BA67FC" w:rsidP="00BA67FC">
      <w:pPr>
        <w:tabs>
          <w:tab w:val="left" w:pos="-720"/>
        </w:tabs>
        <w:spacing w:line="240" w:lineRule="auto"/>
        <w:rPr>
          <w:rFonts w:ascii="Calibri" w:hAnsi="Calibri" w:cs="Calibri"/>
          <w:color w:val="000000"/>
          <w:sz w:val="22"/>
          <w:szCs w:val="22"/>
        </w:rPr>
      </w:pPr>
    </w:p>
    <w:p w:rsidR="00B228D6" w:rsidRPr="003D5B68" w:rsidRDefault="00B228D6" w:rsidP="00B228D6">
      <w:pPr>
        <w:tabs>
          <w:tab w:val="left" w:pos="-720"/>
        </w:tabs>
        <w:spacing w:line="240" w:lineRule="auto"/>
        <w:rPr>
          <w:rFonts w:ascii="Calibri" w:hAnsi="Calibri" w:cs="Calibri"/>
          <w:sz w:val="22"/>
          <w:szCs w:val="22"/>
        </w:rPr>
      </w:pPr>
      <w:r>
        <w:rPr>
          <w:rFonts w:ascii="Calibri" w:hAnsi="Calibri" w:cs="Calibri"/>
          <w:sz w:val="22"/>
          <w:szCs w:val="22"/>
        </w:rPr>
        <w:t>En el cas que l’estudiant</w:t>
      </w:r>
      <w:r w:rsidRPr="003D5B68">
        <w:rPr>
          <w:rFonts w:ascii="Calibri" w:hAnsi="Calibri" w:cs="Calibri"/>
          <w:sz w:val="22"/>
          <w:szCs w:val="22"/>
        </w:rPr>
        <w:t xml:space="preserve"> participi en pràctiques acadèmiques </w:t>
      </w:r>
      <w:proofErr w:type="spellStart"/>
      <w:r>
        <w:rPr>
          <w:rFonts w:ascii="Calibri" w:hAnsi="Calibri" w:cs="Calibri"/>
          <w:sz w:val="22"/>
          <w:szCs w:val="22"/>
        </w:rPr>
        <w:t>extracurriculars</w:t>
      </w:r>
      <w:proofErr w:type="spellEnd"/>
      <w:r>
        <w:rPr>
          <w:rFonts w:ascii="Calibri" w:hAnsi="Calibri" w:cs="Calibri"/>
          <w:sz w:val="22"/>
          <w:szCs w:val="22"/>
        </w:rPr>
        <w:t>, el conveni de cooperació educativa establirà si l’estudiant percebrà alguna quantitat en concepte d’ajut a l’estudi, si escau.</w:t>
      </w:r>
    </w:p>
    <w:p w:rsidR="00B228D6" w:rsidRDefault="00B228D6" w:rsidP="00BA67FC">
      <w:pPr>
        <w:tabs>
          <w:tab w:val="left" w:pos="-720"/>
        </w:tabs>
        <w:spacing w:line="240" w:lineRule="auto"/>
        <w:rPr>
          <w:rFonts w:ascii="Calibri" w:hAnsi="Calibri" w:cs="Calibri"/>
          <w:color w:val="000000"/>
          <w:sz w:val="22"/>
          <w:szCs w:val="22"/>
        </w:rPr>
      </w:pPr>
    </w:p>
    <w:p w:rsidR="00895E14" w:rsidRDefault="00A3785D" w:rsidP="00B228D6">
      <w:pPr>
        <w:tabs>
          <w:tab w:val="left" w:pos="-720"/>
        </w:tabs>
        <w:spacing w:line="240" w:lineRule="auto"/>
        <w:rPr>
          <w:rFonts w:ascii="Calibri" w:hAnsi="Calibri" w:cs="Calibri"/>
          <w:sz w:val="22"/>
          <w:szCs w:val="22"/>
        </w:rPr>
      </w:pPr>
      <w:r>
        <w:rPr>
          <w:rFonts w:ascii="Calibri" w:hAnsi="Calibri" w:cs="Calibri"/>
          <w:sz w:val="22"/>
          <w:szCs w:val="22"/>
          <w:shd w:val="clear" w:color="auto" w:fill="D9D9D9" w:themeFill="background1" w:themeFillShade="D9"/>
        </w:rPr>
        <w:t>&lt;nom de l’empresa&gt;</w:t>
      </w:r>
      <w:r>
        <w:rPr>
          <w:rFonts w:ascii="Calibri" w:hAnsi="Calibri" w:cs="Calibri"/>
          <w:sz w:val="22"/>
          <w:szCs w:val="22"/>
        </w:rPr>
        <w:t>,</w:t>
      </w:r>
      <w:r w:rsidRPr="003D5B68">
        <w:rPr>
          <w:rFonts w:ascii="Calibri" w:hAnsi="Calibri" w:cs="Calibri"/>
          <w:sz w:val="22"/>
          <w:szCs w:val="22"/>
        </w:rPr>
        <w:t xml:space="preserve"> </w:t>
      </w:r>
      <w:r w:rsidR="00895E14" w:rsidRPr="000C50E6">
        <w:rPr>
          <w:rFonts w:ascii="Calibri" w:hAnsi="Calibri" w:cs="Calibri"/>
          <w:sz w:val="22"/>
          <w:szCs w:val="22"/>
        </w:rPr>
        <w:t xml:space="preserve">queda eximida de l’abonament </w:t>
      </w:r>
      <w:proofErr w:type="spellStart"/>
      <w:r w:rsidR="00895E14" w:rsidRPr="000C50E6">
        <w:rPr>
          <w:rFonts w:ascii="Calibri" w:hAnsi="Calibri" w:cs="Calibri"/>
          <w:sz w:val="22"/>
          <w:szCs w:val="22"/>
        </w:rPr>
        <w:t>d’overhead</w:t>
      </w:r>
      <w:proofErr w:type="spellEnd"/>
      <w:r w:rsidR="00895E14" w:rsidRPr="000C50E6">
        <w:rPr>
          <w:rFonts w:ascii="Calibri" w:hAnsi="Calibri" w:cs="Calibri"/>
          <w:sz w:val="22"/>
          <w:szCs w:val="22"/>
        </w:rPr>
        <w:t xml:space="preserve"> a la UPC</w:t>
      </w:r>
      <w:r w:rsidR="00B228D6">
        <w:rPr>
          <w:rFonts w:ascii="Calibri" w:hAnsi="Calibri" w:cs="Calibri"/>
          <w:sz w:val="22"/>
          <w:szCs w:val="22"/>
        </w:rPr>
        <w:t>,</w:t>
      </w:r>
      <w:r w:rsidR="00895E14" w:rsidRPr="000C50E6">
        <w:rPr>
          <w:rFonts w:ascii="Calibri" w:hAnsi="Calibri" w:cs="Calibri"/>
          <w:sz w:val="22"/>
          <w:szCs w:val="22"/>
        </w:rPr>
        <w:t xml:space="preserve"> en concepte de fons per a cobrir els costos de gestió derivats de les </w:t>
      </w:r>
      <w:r w:rsidR="00B228D6">
        <w:rPr>
          <w:rFonts w:ascii="Calibri" w:hAnsi="Calibri" w:cs="Calibri"/>
          <w:sz w:val="22"/>
          <w:szCs w:val="22"/>
        </w:rPr>
        <w:t xml:space="preserve">pràctiques acadèmiques externes, sempre i quan aquestes no siguin remunerades. Cas que s’estableixi ajut a l’estudi, el/la </w:t>
      </w:r>
      <w:r w:rsidR="00B228D6">
        <w:rPr>
          <w:rFonts w:ascii="Calibri" w:hAnsi="Calibri" w:cs="Calibri"/>
          <w:sz w:val="22"/>
          <w:szCs w:val="22"/>
          <w:shd w:val="clear" w:color="auto" w:fill="D9D9D9" w:themeFill="background1" w:themeFillShade="D9"/>
        </w:rPr>
        <w:t>&lt;nom de l’empresa&gt;</w:t>
      </w:r>
      <w:r w:rsidR="00B228D6">
        <w:rPr>
          <w:rFonts w:ascii="Calibri" w:hAnsi="Calibri" w:cs="Calibri"/>
          <w:sz w:val="22"/>
          <w:szCs w:val="22"/>
        </w:rPr>
        <w:t>,</w:t>
      </w:r>
      <w:r w:rsidR="00B228D6" w:rsidRPr="003D5B68">
        <w:rPr>
          <w:rFonts w:ascii="Calibri" w:hAnsi="Calibri" w:cs="Calibri"/>
          <w:sz w:val="22"/>
          <w:szCs w:val="22"/>
        </w:rPr>
        <w:t xml:space="preserve"> </w:t>
      </w:r>
      <w:r w:rsidR="00B228D6">
        <w:rPr>
          <w:rFonts w:ascii="Calibri" w:hAnsi="Calibri" w:cs="Calibri"/>
          <w:sz w:val="22"/>
          <w:szCs w:val="22"/>
        </w:rPr>
        <w:t xml:space="preserve">estarà obligat a abonar a </w:t>
      </w:r>
      <w:proofErr w:type="spellStart"/>
      <w:r w:rsidR="00B228D6">
        <w:rPr>
          <w:rFonts w:ascii="Calibri" w:hAnsi="Calibri" w:cs="Calibri"/>
          <w:sz w:val="22"/>
          <w:szCs w:val="22"/>
        </w:rPr>
        <w:t>l’UPC</w:t>
      </w:r>
      <w:proofErr w:type="spellEnd"/>
      <w:r w:rsidR="00B228D6">
        <w:rPr>
          <w:rFonts w:ascii="Calibri" w:hAnsi="Calibri" w:cs="Calibri"/>
          <w:sz w:val="22"/>
          <w:szCs w:val="22"/>
        </w:rPr>
        <w:t xml:space="preserve"> </w:t>
      </w:r>
      <w:proofErr w:type="spellStart"/>
      <w:r w:rsidR="00B228D6">
        <w:rPr>
          <w:rFonts w:ascii="Calibri" w:hAnsi="Calibri" w:cs="Calibri"/>
          <w:sz w:val="22"/>
          <w:szCs w:val="22"/>
        </w:rPr>
        <w:t>l’overhead</w:t>
      </w:r>
      <w:proofErr w:type="spellEnd"/>
      <w:r w:rsidR="00B228D6">
        <w:rPr>
          <w:rFonts w:ascii="Calibri" w:hAnsi="Calibri" w:cs="Calibri"/>
          <w:sz w:val="22"/>
          <w:szCs w:val="22"/>
        </w:rPr>
        <w:t xml:space="preserve"> vigent marcat pels pressupostos d’aquesta.</w:t>
      </w:r>
    </w:p>
    <w:p w:rsidR="00B228D6" w:rsidRDefault="00B228D6" w:rsidP="00B228D6">
      <w:pPr>
        <w:tabs>
          <w:tab w:val="left" w:pos="-720"/>
        </w:tabs>
        <w:spacing w:line="240" w:lineRule="auto"/>
        <w:rPr>
          <w:rFonts w:ascii="Calibri" w:hAnsi="Calibri" w:cs="Calibri"/>
          <w:sz w:val="22"/>
          <w:szCs w:val="22"/>
        </w:rPr>
      </w:pPr>
    </w:p>
    <w:p w:rsidR="00B228D6" w:rsidRPr="000C50E6" w:rsidRDefault="00B228D6" w:rsidP="00ED0B84">
      <w:pPr>
        <w:tabs>
          <w:tab w:val="left" w:pos="-720"/>
        </w:tabs>
        <w:spacing w:line="240" w:lineRule="auto"/>
        <w:rPr>
          <w:rFonts w:ascii="Calibri" w:hAnsi="Calibri" w:cs="Calibri"/>
          <w:sz w:val="22"/>
          <w:szCs w:val="22"/>
        </w:rPr>
      </w:pPr>
      <w:r>
        <w:rPr>
          <w:rFonts w:ascii="Calibri" w:hAnsi="Calibri" w:cs="Calibri"/>
          <w:sz w:val="22"/>
          <w:szCs w:val="22"/>
        </w:rPr>
        <w:t xml:space="preserve">En tot cas les pràctiques acadèmiques externes seran remunerades a partir de </w:t>
      </w:r>
      <w:r w:rsidRPr="000C50E6">
        <w:rPr>
          <w:rFonts w:ascii="Calibri" w:hAnsi="Calibri" w:cs="Calibri"/>
          <w:sz w:val="22"/>
          <w:szCs w:val="22"/>
        </w:rPr>
        <w:t xml:space="preserve">500 hores </w:t>
      </w:r>
      <w:r w:rsidR="00ED0B84">
        <w:rPr>
          <w:rFonts w:ascii="Calibri" w:hAnsi="Calibri" w:cs="Calibri"/>
          <w:sz w:val="22"/>
          <w:szCs w:val="22"/>
        </w:rPr>
        <w:t>per conveni.</w:t>
      </w:r>
    </w:p>
    <w:p w:rsidR="00895E14" w:rsidRDefault="00895E14" w:rsidP="00BA67FC">
      <w:pPr>
        <w:tabs>
          <w:tab w:val="left" w:pos="-720"/>
        </w:tabs>
        <w:spacing w:line="240" w:lineRule="auto"/>
        <w:rPr>
          <w:rFonts w:ascii="Calibri" w:hAnsi="Calibri" w:cs="Calibri"/>
          <w:color w:val="000000"/>
          <w:sz w:val="22"/>
          <w:szCs w:val="22"/>
        </w:rPr>
      </w:pPr>
    </w:p>
    <w:p w:rsidR="00200E77" w:rsidRPr="00A614F0" w:rsidRDefault="00200E77" w:rsidP="00BA67FC">
      <w:pPr>
        <w:tabs>
          <w:tab w:val="left" w:pos="-720"/>
        </w:tabs>
        <w:spacing w:line="240" w:lineRule="auto"/>
        <w:rPr>
          <w:rFonts w:ascii="Calibri" w:hAnsi="Calibri" w:cs="Calibri"/>
          <w:color w:val="000000"/>
          <w:sz w:val="22"/>
          <w:szCs w:val="22"/>
        </w:rPr>
      </w:pPr>
    </w:p>
    <w:p w:rsidR="002908E2" w:rsidRPr="003D5B68" w:rsidRDefault="006D305A" w:rsidP="00BA67FC">
      <w:pPr>
        <w:tabs>
          <w:tab w:val="left" w:pos="-720"/>
        </w:tabs>
        <w:spacing w:line="240" w:lineRule="auto"/>
        <w:rPr>
          <w:rFonts w:ascii="Calibri" w:hAnsi="Calibri" w:cs="Calibri"/>
          <w:sz w:val="22"/>
          <w:szCs w:val="22"/>
        </w:rPr>
      </w:pPr>
      <w:r>
        <w:rPr>
          <w:rFonts w:ascii="Calibri" w:hAnsi="Calibri" w:cs="Calibri"/>
          <w:sz w:val="22"/>
          <w:szCs w:val="22"/>
        </w:rPr>
        <w:t xml:space="preserve"> </w:t>
      </w:r>
    </w:p>
    <w:p w:rsidR="007E00A8"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Sisè</w:t>
      </w:r>
      <w:r w:rsidR="007E00A8" w:rsidRPr="003D5B68">
        <w:rPr>
          <w:rFonts w:ascii="Calibri" w:hAnsi="Calibri" w:cs="Calibri"/>
          <w:b/>
          <w:sz w:val="22"/>
          <w:szCs w:val="22"/>
        </w:rPr>
        <w:t>.- Limitació de les obligacions de les parts</w:t>
      </w:r>
    </w:p>
    <w:p w:rsidR="003D5B68" w:rsidRPr="000846C9" w:rsidRDefault="007E00A8" w:rsidP="00A3785D">
      <w:pPr>
        <w:numPr>
          <w:ilvl w:val="0"/>
          <w:numId w:val="9"/>
        </w:numPr>
        <w:tabs>
          <w:tab w:val="left" w:pos="-720"/>
        </w:tabs>
        <w:spacing w:line="240" w:lineRule="auto"/>
        <w:ind w:left="284" w:hanging="284"/>
        <w:rPr>
          <w:rFonts w:ascii="Calibri" w:hAnsi="Calibri" w:cs="Calibri"/>
          <w:sz w:val="22"/>
          <w:szCs w:val="22"/>
        </w:rPr>
      </w:pPr>
      <w:r w:rsidRPr="000846C9">
        <w:rPr>
          <w:rFonts w:ascii="Calibri" w:hAnsi="Calibri" w:cs="Calibri"/>
          <w:sz w:val="22"/>
          <w:szCs w:val="22"/>
        </w:rPr>
        <w:t>La realització de les pràctiques no suposa l’assumpció per les parts d’obligacions més enllà de les estrictament establertes en aquest conveni i en els documents de condicions de pràctiques que signi la FOOT de la UPC amb cadascun dels estudiants, i en cap cas no implicarà l’existència d’una relac</w:t>
      </w:r>
      <w:r w:rsidR="00A614F0" w:rsidRPr="000846C9">
        <w:rPr>
          <w:rFonts w:ascii="Calibri" w:hAnsi="Calibri" w:cs="Calibri"/>
          <w:sz w:val="22"/>
          <w:szCs w:val="22"/>
        </w:rPr>
        <w:t xml:space="preserve">ió laboral entre l’estudiant i </w:t>
      </w:r>
      <w:r w:rsidR="00A3785D">
        <w:rPr>
          <w:rFonts w:ascii="Calibri" w:hAnsi="Calibri" w:cs="Calibri"/>
          <w:sz w:val="22"/>
          <w:szCs w:val="22"/>
          <w:shd w:val="clear" w:color="auto" w:fill="D9D9D9" w:themeFill="background1" w:themeFillShade="D9"/>
        </w:rPr>
        <w:t>&lt;nom de l’empresa&gt;</w:t>
      </w:r>
      <w:r w:rsidR="00A3785D">
        <w:rPr>
          <w:rFonts w:ascii="Calibri" w:hAnsi="Calibri" w:cs="Calibri"/>
          <w:sz w:val="22"/>
          <w:szCs w:val="22"/>
        </w:rPr>
        <w:t>,</w:t>
      </w:r>
    </w:p>
    <w:p w:rsidR="006D2AC0" w:rsidRPr="003D5B68" w:rsidRDefault="006D2AC0" w:rsidP="00A3785D">
      <w:pPr>
        <w:numPr>
          <w:ilvl w:val="0"/>
          <w:numId w:val="9"/>
        </w:numPr>
        <w:tabs>
          <w:tab w:val="left" w:pos="-720"/>
        </w:tabs>
        <w:spacing w:line="240" w:lineRule="auto"/>
        <w:ind w:left="284" w:hanging="284"/>
        <w:rPr>
          <w:rFonts w:ascii="Calibri" w:hAnsi="Calibri" w:cs="Calibri"/>
          <w:sz w:val="22"/>
          <w:szCs w:val="22"/>
        </w:rPr>
      </w:pPr>
      <w:r w:rsidRPr="003D5B68">
        <w:rPr>
          <w:rFonts w:ascii="Calibri" w:hAnsi="Calibri" w:cs="Calibri"/>
          <w:sz w:val="22"/>
          <w:szCs w:val="22"/>
        </w:rPr>
        <w:t xml:space="preserve">Segons el que disposa aquest acord, el/la estudiant en pràctiques no podrà reclamar el còmput del temps d’estància a la/el </w:t>
      </w:r>
      <w:r w:rsidR="00A3785D">
        <w:rPr>
          <w:rFonts w:ascii="Calibri" w:hAnsi="Calibri" w:cs="Calibri"/>
          <w:sz w:val="22"/>
          <w:szCs w:val="22"/>
          <w:shd w:val="clear" w:color="auto" w:fill="D9D9D9" w:themeFill="background1" w:themeFillShade="D9"/>
        </w:rPr>
        <w:t>&lt;nom de l’empresa&gt;</w:t>
      </w:r>
      <w:r w:rsidR="00A3785D">
        <w:rPr>
          <w:rFonts w:ascii="Calibri" w:hAnsi="Calibri" w:cs="Calibri"/>
          <w:sz w:val="22"/>
          <w:szCs w:val="22"/>
        </w:rPr>
        <w:t>,</w:t>
      </w:r>
      <w:r w:rsidR="00A3785D" w:rsidRPr="003D5B68">
        <w:rPr>
          <w:rFonts w:ascii="Calibri" w:hAnsi="Calibri" w:cs="Calibri"/>
          <w:sz w:val="22"/>
          <w:szCs w:val="22"/>
        </w:rPr>
        <w:t xml:space="preserve"> </w:t>
      </w:r>
      <w:r w:rsidR="000846C9" w:rsidRPr="003D5B68">
        <w:rPr>
          <w:rFonts w:ascii="Calibri" w:hAnsi="Calibri" w:cs="Calibri"/>
          <w:sz w:val="22"/>
          <w:szCs w:val="22"/>
        </w:rPr>
        <w:t xml:space="preserve"> </w:t>
      </w:r>
      <w:r w:rsidRPr="003D5B68">
        <w:rPr>
          <w:rFonts w:ascii="Calibri" w:hAnsi="Calibri" w:cs="Calibri"/>
          <w:sz w:val="22"/>
          <w:szCs w:val="22"/>
        </w:rPr>
        <w:t>a efectes d’antiguitat, ni com a eximent de realització del període de prova, en el supòsit d’incorporació a l’empresa un cop finalitzades les pràctiques.</w:t>
      </w:r>
    </w:p>
    <w:p w:rsidR="00B13060" w:rsidRPr="003D5B68" w:rsidRDefault="00B13060" w:rsidP="00BA67FC">
      <w:pPr>
        <w:tabs>
          <w:tab w:val="left" w:pos="-720"/>
        </w:tabs>
        <w:spacing w:line="240" w:lineRule="auto"/>
        <w:ind w:left="284"/>
        <w:rPr>
          <w:rFonts w:ascii="Calibri" w:hAnsi="Calibri" w:cs="Calibri"/>
          <w:sz w:val="22"/>
          <w:szCs w:val="22"/>
        </w:rPr>
      </w:pPr>
    </w:p>
    <w:p w:rsidR="00B13060" w:rsidRPr="003D5B68" w:rsidRDefault="00B13060"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S</w:t>
      </w:r>
      <w:r w:rsidR="003E3AA3" w:rsidRPr="003D5B68">
        <w:rPr>
          <w:rFonts w:ascii="Calibri" w:hAnsi="Calibri" w:cs="Calibri"/>
          <w:b/>
          <w:sz w:val="22"/>
          <w:szCs w:val="22"/>
        </w:rPr>
        <w:t>etè</w:t>
      </w:r>
      <w:r w:rsidRPr="003D5B68">
        <w:rPr>
          <w:rFonts w:ascii="Calibri" w:hAnsi="Calibri" w:cs="Calibri"/>
          <w:b/>
          <w:sz w:val="22"/>
          <w:szCs w:val="22"/>
        </w:rPr>
        <w:t>.- Assegurança</w:t>
      </w:r>
    </w:p>
    <w:p w:rsidR="007E00A8" w:rsidRPr="003D5B68" w:rsidRDefault="00B13060" w:rsidP="00A3785D">
      <w:pPr>
        <w:tabs>
          <w:tab w:val="left" w:pos="-720"/>
        </w:tabs>
        <w:spacing w:line="240" w:lineRule="auto"/>
        <w:rPr>
          <w:rFonts w:ascii="Calibri" w:hAnsi="Calibri" w:cs="Calibri"/>
          <w:sz w:val="22"/>
          <w:szCs w:val="22"/>
        </w:rPr>
      </w:pPr>
      <w:r w:rsidRPr="003D5B68">
        <w:rPr>
          <w:rFonts w:ascii="Calibri" w:hAnsi="Calibri" w:cs="Calibri"/>
          <w:sz w:val="22"/>
          <w:szCs w:val="22"/>
        </w:rPr>
        <w:t xml:space="preserve">L’estudiantat, en el moment d’iniciar les pràctiques, haurà d’acreditar el fet de ser beneficiari d’una assegurança o sistema assistencial que abasti la seva estada a </w:t>
      </w:r>
      <w:r w:rsidR="00A3785D">
        <w:rPr>
          <w:rFonts w:ascii="Calibri" w:hAnsi="Calibri" w:cs="Calibri"/>
          <w:sz w:val="22"/>
          <w:szCs w:val="22"/>
          <w:shd w:val="clear" w:color="auto" w:fill="D9D9D9" w:themeFill="background1" w:themeFillShade="D9"/>
        </w:rPr>
        <w:t>&lt;nom de l’empresa&gt;</w:t>
      </w:r>
      <w:r w:rsidR="00A3785D">
        <w:rPr>
          <w:rFonts w:ascii="Calibri" w:hAnsi="Calibri" w:cs="Calibri"/>
          <w:sz w:val="22"/>
          <w:szCs w:val="22"/>
        </w:rPr>
        <w:t>,</w:t>
      </w:r>
    </w:p>
    <w:p w:rsidR="0007795C" w:rsidRDefault="0007795C" w:rsidP="00BA67FC">
      <w:pPr>
        <w:tabs>
          <w:tab w:val="left" w:pos="-720"/>
          <w:tab w:val="left" w:pos="5016"/>
        </w:tabs>
        <w:spacing w:line="240" w:lineRule="auto"/>
        <w:rPr>
          <w:rFonts w:ascii="Calibri" w:hAnsi="Calibri" w:cs="Calibri"/>
          <w:sz w:val="22"/>
          <w:szCs w:val="22"/>
        </w:rPr>
      </w:pPr>
    </w:p>
    <w:p w:rsidR="00B13060" w:rsidRPr="003D5B68" w:rsidRDefault="006D305A" w:rsidP="00BA67FC">
      <w:pPr>
        <w:tabs>
          <w:tab w:val="left" w:pos="-720"/>
          <w:tab w:val="left" w:pos="5016"/>
        </w:tabs>
        <w:spacing w:line="240" w:lineRule="auto"/>
        <w:rPr>
          <w:rFonts w:ascii="Calibri" w:hAnsi="Calibri" w:cs="Calibri"/>
          <w:sz w:val="22"/>
          <w:szCs w:val="22"/>
        </w:rPr>
      </w:pPr>
      <w:r>
        <w:rPr>
          <w:rFonts w:ascii="Calibri" w:hAnsi="Calibri" w:cs="Calibri"/>
          <w:sz w:val="22"/>
          <w:szCs w:val="22"/>
        </w:rPr>
        <w:tab/>
      </w:r>
    </w:p>
    <w:p w:rsidR="00B13060" w:rsidRPr="003D5B68" w:rsidRDefault="003E3AA3" w:rsidP="00BA67FC">
      <w:pPr>
        <w:tabs>
          <w:tab w:val="left" w:pos="-720"/>
        </w:tabs>
        <w:spacing w:line="240" w:lineRule="auto"/>
        <w:rPr>
          <w:rFonts w:ascii="Calibri" w:hAnsi="Calibri" w:cs="Calibri"/>
          <w:sz w:val="22"/>
          <w:szCs w:val="22"/>
        </w:rPr>
      </w:pPr>
      <w:r w:rsidRPr="003D5B68">
        <w:rPr>
          <w:rFonts w:ascii="Calibri" w:hAnsi="Calibri" w:cs="Calibri"/>
          <w:b/>
          <w:sz w:val="22"/>
          <w:szCs w:val="22"/>
        </w:rPr>
        <w:lastRenderedPageBreak/>
        <w:t>Vuitè</w:t>
      </w:r>
      <w:r w:rsidR="00B13060" w:rsidRPr="003D5B68">
        <w:rPr>
          <w:rFonts w:ascii="Calibri" w:hAnsi="Calibri" w:cs="Calibri"/>
          <w:b/>
          <w:sz w:val="22"/>
          <w:szCs w:val="22"/>
        </w:rPr>
        <w:t xml:space="preserve">.- Entrada en vigor, durada i </w:t>
      </w:r>
      <w:r w:rsidR="00200E77">
        <w:rPr>
          <w:rFonts w:ascii="Calibri" w:hAnsi="Calibri" w:cs="Calibri"/>
          <w:b/>
          <w:sz w:val="22"/>
          <w:szCs w:val="22"/>
        </w:rPr>
        <w:t xml:space="preserve">extinció </w:t>
      </w:r>
      <w:r w:rsidR="00B13060" w:rsidRPr="003D5B68">
        <w:rPr>
          <w:rFonts w:ascii="Calibri" w:hAnsi="Calibri" w:cs="Calibri"/>
          <w:b/>
          <w:sz w:val="22"/>
          <w:szCs w:val="22"/>
        </w:rPr>
        <w:t>del conveni</w:t>
      </w:r>
    </w:p>
    <w:p w:rsidR="00B13060" w:rsidRPr="003D5B68" w:rsidRDefault="00B13060" w:rsidP="00BA67FC">
      <w:pPr>
        <w:numPr>
          <w:ilvl w:val="0"/>
          <w:numId w:val="10"/>
        </w:numPr>
        <w:tabs>
          <w:tab w:val="left" w:pos="-720"/>
        </w:tabs>
        <w:spacing w:line="240" w:lineRule="auto"/>
        <w:ind w:left="284" w:hanging="284"/>
        <w:rPr>
          <w:rFonts w:ascii="Calibri" w:hAnsi="Calibri" w:cs="Calibri"/>
          <w:sz w:val="22"/>
          <w:szCs w:val="22"/>
        </w:rPr>
      </w:pPr>
      <w:r w:rsidRPr="003D5B68">
        <w:rPr>
          <w:rFonts w:ascii="Calibri" w:hAnsi="Calibri" w:cs="Calibri"/>
          <w:sz w:val="22"/>
          <w:szCs w:val="22"/>
        </w:rPr>
        <w:t xml:space="preserve">Aquest conveni entrarà en vigor en el moment de la seva signatura i tindrà una durada de </w:t>
      </w:r>
      <w:r w:rsidRPr="00C04056">
        <w:rPr>
          <w:rFonts w:ascii="Calibri" w:hAnsi="Calibri" w:cs="Calibri"/>
          <w:sz w:val="22"/>
          <w:szCs w:val="22"/>
        </w:rPr>
        <w:t>tres anys</w:t>
      </w:r>
      <w:r w:rsidRPr="003D5B68">
        <w:rPr>
          <w:rFonts w:ascii="Calibri" w:hAnsi="Calibri" w:cs="Calibri"/>
          <w:sz w:val="22"/>
          <w:szCs w:val="22"/>
        </w:rPr>
        <w:t xml:space="preserve"> prorrogable per tàcita reconducció per períodes </w:t>
      </w:r>
      <w:r w:rsidR="00BF7136" w:rsidRPr="003D5B68">
        <w:rPr>
          <w:rFonts w:ascii="Calibri" w:hAnsi="Calibri" w:cs="Calibri"/>
          <w:sz w:val="22"/>
          <w:szCs w:val="22"/>
        </w:rPr>
        <w:t>iguals successius.</w:t>
      </w:r>
    </w:p>
    <w:p w:rsidR="00BF7136" w:rsidRPr="003D5B68" w:rsidRDefault="00BF7136" w:rsidP="00BA67FC">
      <w:pPr>
        <w:tabs>
          <w:tab w:val="left" w:pos="-720"/>
        </w:tabs>
        <w:spacing w:line="240" w:lineRule="auto"/>
        <w:ind w:left="284"/>
        <w:rPr>
          <w:rFonts w:ascii="Calibri" w:hAnsi="Calibri" w:cs="Calibri"/>
          <w:sz w:val="22"/>
          <w:szCs w:val="22"/>
        </w:rPr>
      </w:pPr>
    </w:p>
    <w:p w:rsidR="00BF7136" w:rsidRPr="003D5B68" w:rsidRDefault="00BF7136" w:rsidP="00BA67FC">
      <w:pPr>
        <w:numPr>
          <w:ilvl w:val="0"/>
          <w:numId w:val="10"/>
        </w:numPr>
        <w:tabs>
          <w:tab w:val="left" w:pos="-720"/>
        </w:tabs>
        <w:spacing w:line="240" w:lineRule="auto"/>
        <w:ind w:left="284" w:hanging="284"/>
        <w:rPr>
          <w:rFonts w:ascii="Calibri" w:hAnsi="Calibri" w:cs="Calibri"/>
          <w:sz w:val="22"/>
          <w:szCs w:val="22"/>
        </w:rPr>
      </w:pPr>
      <w:r w:rsidRPr="003D5B68">
        <w:rPr>
          <w:rFonts w:ascii="Calibri" w:hAnsi="Calibri" w:cs="Calibri"/>
          <w:sz w:val="22"/>
          <w:szCs w:val="22"/>
        </w:rPr>
        <w:t xml:space="preserve">El present conveni només </w:t>
      </w:r>
      <w:r w:rsidR="00F62839">
        <w:rPr>
          <w:rFonts w:ascii="Calibri" w:hAnsi="Calibri" w:cs="Calibri"/>
          <w:sz w:val="22"/>
          <w:szCs w:val="22"/>
        </w:rPr>
        <w:t xml:space="preserve">s’extingirà  </w:t>
      </w:r>
      <w:r w:rsidRPr="003D5B68">
        <w:rPr>
          <w:rFonts w:ascii="Calibri" w:hAnsi="Calibri" w:cs="Calibri"/>
          <w:sz w:val="22"/>
          <w:szCs w:val="22"/>
        </w:rPr>
        <w:t>per alguna de les causes següents:</w:t>
      </w:r>
    </w:p>
    <w:p w:rsidR="00F62839" w:rsidRDefault="00BF7136" w:rsidP="00BA67FC">
      <w:pPr>
        <w:numPr>
          <w:ilvl w:val="0"/>
          <w:numId w:val="11"/>
        </w:numPr>
        <w:tabs>
          <w:tab w:val="left" w:pos="-720"/>
        </w:tabs>
        <w:spacing w:line="240" w:lineRule="auto"/>
        <w:ind w:left="709" w:hanging="397"/>
        <w:rPr>
          <w:rFonts w:ascii="Calibri" w:hAnsi="Calibri" w:cs="Calibri"/>
          <w:sz w:val="22"/>
          <w:szCs w:val="22"/>
        </w:rPr>
      </w:pPr>
      <w:r w:rsidRPr="00F62839">
        <w:rPr>
          <w:rFonts w:ascii="Calibri" w:hAnsi="Calibri" w:cs="Calibri"/>
          <w:sz w:val="22"/>
          <w:szCs w:val="22"/>
        </w:rPr>
        <w:t>El mutu acord de les parts.</w:t>
      </w:r>
    </w:p>
    <w:p w:rsidR="00F62839" w:rsidRDefault="00BF7136" w:rsidP="00BA67FC">
      <w:pPr>
        <w:numPr>
          <w:ilvl w:val="0"/>
          <w:numId w:val="11"/>
        </w:numPr>
        <w:tabs>
          <w:tab w:val="left" w:pos="-720"/>
        </w:tabs>
        <w:spacing w:line="240" w:lineRule="auto"/>
        <w:ind w:hanging="397"/>
        <w:rPr>
          <w:rFonts w:ascii="Calibri" w:hAnsi="Calibri" w:cs="Calibri"/>
          <w:sz w:val="22"/>
          <w:szCs w:val="22"/>
        </w:rPr>
      </w:pPr>
      <w:r w:rsidRPr="00F62839">
        <w:rPr>
          <w:rFonts w:ascii="Calibri" w:hAnsi="Calibri" w:cs="Calibri"/>
          <w:sz w:val="22"/>
          <w:szCs w:val="22"/>
        </w:rPr>
        <w:t>La denúncia previ escrit a l’altra part amb tres</w:t>
      </w:r>
      <w:r w:rsidR="00C04056" w:rsidRPr="00F62839">
        <w:rPr>
          <w:rFonts w:ascii="Calibri" w:hAnsi="Calibri" w:cs="Calibri"/>
          <w:color w:val="C00000"/>
          <w:sz w:val="22"/>
          <w:szCs w:val="22"/>
        </w:rPr>
        <w:t xml:space="preserve"> </w:t>
      </w:r>
      <w:r w:rsidRPr="00F62839">
        <w:rPr>
          <w:rFonts w:ascii="Calibri" w:hAnsi="Calibri" w:cs="Calibri"/>
          <w:sz w:val="22"/>
          <w:szCs w:val="22"/>
        </w:rPr>
        <w:t>mesos d’antelació.</w:t>
      </w:r>
    </w:p>
    <w:p w:rsidR="00EF6AA3" w:rsidRPr="00F62839" w:rsidRDefault="00F62839" w:rsidP="00BA67FC">
      <w:pPr>
        <w:numPr>
          <w:ilvl w:val="0"/>
          <w:numId w:val="11"/>
        </w:numPr>
        <w:tabs>
          <w:tab w:val="left" w:pos="-720"/>
        </w:tabs>
        <w:spacing w:line="240" w:lineRule="auto"/>
        <w:ind w:hanging="397"/>
        <w:rPr>
          <w:rFonts w:ascii="Calibri" w:hAnsi="Calibri" w:cs="Calibri"/>
          <w:sz w:val="22"/>
          <w:szCs w:val="22"/>
        </w:rPr>
      </w:pPr>
      <w:r w:rsidRPr="00F62839">
        <w:rPr>
          <w:rFonts w:ascii="Calibri" w:hAnsi="Calibri" w:cs="Calibri"/>
          <w:sz w:val="22"/>
          <w:szCs w:val="22"/>
        </w:rPr>
        <w:t>L</w:t>
      </w:r>
      <w:r w:rsidR="00BF7136" w:rsidRPr="00F62839">
        <w:rPr>
          <w:rFonts w:ascii="Calibri" w:hAnsi="Calibri" w:cs="Calibri"/>
          <w:sz w:val="22"/>
          <w:szCs w:val="22"/>
        </w:rPr>
        <w:t>es generals establertes per la legislació vigent.</w:t>
      </w:r>
    </w:p>
    <w:p w:rsidR="00BF7136" w:rsidRPr="003D5B68" w:rsidRDefault="003E3AA3" w:rsidP="00BA67FC">
      <w:pPr>
        <w:tabs>
          <w:tab w:val="left" w:pos="-720"/>
        </w:tabs>
        <w:spacing w:line="240" w:lineRule="auto"/>
        <w:rPr>
          <w:rFonts w:ascii="Calibri" w:hAnsi="Calibri" w:cs="Calibri"/>
          <w:sz w:val="22"/>
          <w:szCs w:val="22"/>
        </w:rPr>
      </w:pPr>
      <w:r w:rsidRPr="003D5B68">
        <w:rPr>
          <w:rFonts w:ascii="Calibri" w:hAnsi="Calibri" w:cs="Calibri"/>
          <w:b/>
          <w:sz w:val="22"/>
          <w:szCs w:val="22"/>
        </w:rPr>
        <w:t>Novè</w:t>
      </w:r>
      <w:r w:rsidR="00BF7136" w:rsidRPr="003D5B68">
        <w:rPr>
          <w:rFonts w:ascii="Calibri" w:hAnsi="Calibri" w:cs="Calibri"/>
          <w:b/>
          <w:sz w:val="22"/>
          <w:szCs w:val="22"/>
        </w:rPr>
        <w:t>.- Modificació del conveni</w:t>
      </w:r>
    </w:p>
    <w:p w:rsidR="003C29D8" w:rsidRPr="003D5B68" w:rsidRDefault="003C29D8" w:rsidP="00BA67FC">
      <w:pPr>
        <w:tabs>
          <w:tab w:val="left" w:pos="-720"/>
        </w:tabs>
        <w:spacing w:line="240" w:lineRule="auto"/>
        <w:rPr>
          <w:rFonts w:ascii="Calibri" w:hAnsi="Calibri" w:cs="Calibri"/>
          <w:sz w:val="22"/>
          <w:szCs w:val="22"/>
        </w:rPr>
      </w:pPr>
      <w:r w:rsidRPr="003D5B68">
        <w:rPr>
          <w:rFonts w:ascii="Calibri" w:hAnsi="Calibri" w:cs="Calibri"/>
          <w:sz w:val="22"/>
          <w:szCs w:val="22"/>
        </w:rPr>
        <w:t>Qualsevol modificació d’aquest conveni, llevat de l</w:t>
      </w:r>
      <w:r w:rsidR="00F62839">
        <w:rPr>
          <w:rFonts w:ascii="Calibri" w:hAnsi="Calibri" w:cs="Calibri"/>
          <w:sz w:val="22"/>
          <w:szCs w:val="22"/>
        </w:rPr>
        <w:t>’</w:t>
      </w:r>
      <w:r w:rsidR="00EF6AA3">
        <w:rPr>
          <w:rFonts w:ascii="Calibri" w:hAnsi="Calibri" w:cs="Calibri"/>
          <w:sz w:val="22"/>
          <w:szCs w:val="22"/>
        </w:rPr>
        <w:t>exti</w:t>
      </w:r>
      <w:r w:rsidR="00F62839">
        <w:rPr>
          <w:rFonts w:ascii="Calibri" w:hAnsi="Calibri" w:cs="Calibri"/>
          <w:sz w:val="22"/>
          <w:szCs w:val="22"/>
        </w:rPr>
        <w:t xml:space="preserve">nció </w:t>
      </w:r>
      <w:r w:rsidR="00EF6AA3">
        <w:rPr>
          <w:rFonts w:ascii="Calibri" w:hAnsi="Calibri" w:cs="Calibri"/>
          <w:sz w:val="22"/>
          <w:szCs w:val="22"/>
        </w:rPr>
        <w:t xml:space="preserve">per decisió </w:t>
      </w:r>
      <w:r w:rsidR="00FE54B8">
        <w:rPr>
          <w:rFonts w:ascii="Calibri" w:hAnsi="Calibri" w:cs="Calibri"/>
          <w:sz w:val="22"/>
          <w:szCs w:val="22"/>
        </w:rPr>
        <w:t>unilateral</w:t>
      </w:r>
      <w:r w:rsidR="00EF6AA3">
        <w:rPr>
          <w:rFonts w:ascii="Calibri" w:hAnsi="Calibri" w:cs="Calibri"/>
          <w:sz w:val="22"/>
          <w:szCs w:val="22"/>
        </w:rPr>
        <w:t xml:space="preserve"> de la UPC o l’</w:t>
      </w:r>
      <w:r w:rsidR="00200E77">
        <w:rPr>
          <w:rFonts w:ascii="Calibri" w:hAnsi="Calibri" w:cs="Calibri"/>
          <w:sz w:val="22"/>
          <w:szCs w:val="22"/>
        </w:rPr>
        <w:t>em</w:t>
      </w:r>
      <w:r w:rsidR="00EF6AA3">
        <w:rPr>
          <w:rFonts w:ascii="Calibri" w:hAnsi="Calibri" w:cs="Calibri"/>
          <w:sz w:val="22"/>
          <w:szCs w:val="22"/>
        </w:rPr>
        <w:t>presa</w:t>
      </w:r>
      <w:r w:rsidR="00F62839">
        <w:rPr>
          <w:rFonts w:ascii="Calibri" w:hAnsi="Calibri" w:cs="Calibri"/>
          <w:sz w:val="22"/>
          <w:szCs w:val="22"/>
        </w:rPr>
        <w:t xml:space="preserve"> </w:t>
      </w:r>
      <w:r w:rsidRPr="003D5B68">
        <w:rPr>
          <w:rFonts w:ascii="Calibri" w:hAnsi="Calibri" w:cs="Calibri"/>
          <w:sz w:val="22"/>
          <w:szCs w:val="22"/>
        </w:rPr>
        <w:t>cal que sigui aprovada per les dues parts, i els documents resultants s’han d’afegir com a annexos a aquest conveni.</w:t>
      </w:r>
    </w:p>
    <w:p w:rsidR="003C29D8" w:rsidRPr="003D5B68" w:rsidRDefault="003C29D8" w:rsidP="00BA67FC">
      <w:pPr>
        <w:tabs>
          <w:tab w:val="left" w:pos="-720"/>
        </w:tabs>
        <w:spacing w:line="240" w:lineRule="auto"/>
        <w:rPr>
          <w:rFonts w:ascii="Calibri" w:hAnsi="Calibri" w:cs="Calibri"/>
          <w:sz w:val="22"/>
          <w:szCs w:val="22"/>
        </w:rPr>
      </w:pPr>
    </w:p>
    <w:p w:rsidR="00C81A2D"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Desè</w:t>
      </w:r>
      <w:r w:rsidR="003C29D8" w:rsidRPr="003D5B68">
        <w:rPr>
          <w:rFonts w:ascii="Calibri" w:hAnsi="Calibri" w:cs="Calibri"/>
          <w:b/>
          <w:sz w:val="22"/>
          <w:szCs w:val="22"/>
        </w:rPr>
        <w:t>.- Protecció de dades</w:t>
      </w:r>
    </w:p>
    <w:p w:rsidR="00C81A2D" w:rsidRPr="003D5B68" w:rsidRDefault="003C29D8" w:rsidP="00BA67FC">
      <w:pPr>
        <w:tabs>
          <w:tab w:val="left" w:pos="-720"/>
        </w:tabs>
        <w:spacing w:line="240" w:lineRule="auto"/>
        <w:rPr>
          <w:rFonts w:ascii="Calibri" w:hAnsi="Calibri" w:cs="Calibri"/>
          <w:sz w:val="22"/>
          <w:szCs w:val="22"/>
        </w:rPr>
      </w:pPr>
      <w:r w:rsidRPr="003D5B68">
        <w:rPr>
          <w:rFonts w:ascii="Calibri" w:hAnsi="Calibri" w:cs="Calibri"/>
          <w:sz w:val="22"/>
          <w:szCs w:val="22"/>
        </w:rPr>
        <w:t>Les parts es comprometen a tractar les dades de caràcter personal a que tinguin accés o que siguin objecte de cessió en el marc d’aplicació d’aquest conveni, de conformitat amb el</w:t>
      </w:r>
      <w:r w:rsidR="009117CE">
        <w:rPr>
          <w:rFonts w:ascii="Calibri" w:hAnsi="Calibri" w:cs="Calibri"/>
          <w:sz w:val="22"/>
          <w:szCs w:val="22"/>
        </w:rPr>
        <w:t xml:space="preserve"> que disposa la Llei Orgànica 15</w:t>
      </w:r>
      <w:r w:rsidRPr="003D5B68">
        <w:rPr>
          <w:rFonts w:ascii="Calibri" w:hAnsi="Calibri" w:cs="Calibri"/>
          <w:sz w:val="22"/>
          <w:szCs w:val="22"/>
        </w:rPr>
        <w:t>/1999, de 13 de setembre, de Protecció de dades de caràcter personal, així com amb la normativa que la desenvolupa.</w:t>
      </w:r>
    </w:p>
    <w:p w:rsidR="00C81A2D" w:rsidRPr="003D5B68" w:rsidRDefault="00C81A2D" w:rsidP="00BA67FC">
      <w:pPr>
        <w:tabs>
          <w:tab w:val="left" w:pos="-720"/>
        </w:tabs>
        <w:spacing w:line="240" w:lineRule="auto"/>
        <w:rPr>
          <w:rFonts w:ascii="Calibri" w:hAnsi="Calibri" w:cs="Calibri"/>
          <w:sz w:val="22"/>
          <w:szCs w:val="22"/>
        </w:rPr>
      </w:pPr>
    </w:p>
    <w:p w:rsidR="003C29D8" w:rsidRPr="003D5B68" w:rsidRDefault="003E3AA3" w:rsidP="00BA67FC">
      <w:pPr>
        <w:tabs>
          <w:tab w:val="left" w:pos="-720"/>
        </w:tabs>
        <w:spacing w:line="240" w:lineRule="auto"/>
        <w:rPr>
          <w:rFonts w:ascii="Calibri" w:hAnsi="Calibri" w:cs="Calibri"/>
          <w:b/>
          <w:sz w:val="22"/>
          <w:szCs w:val="22"/>
        </w:rPr>
      </w:pPr>
      <w:r w:rsidRPr="003D5B68">
        <w:rPr>
          <w:rFonts w:ascii="Calibri" w:hAnsi="Calibri" w:cs="Calibri"/>
          <w:b/>
          <w:sz w:val="22"/>
          <w:szCs w:val="22"/>
        </w:rPr>
        <w:t>Onzè.-</w:t>
      </w:r>
      <w:r w:rsidR="003C29D8" w:rsidRPr="003D5B68">
        <w:rPr>
          <w:rFonts w:ascii="Calibri" w:hAnsi="Calibri" w:cs="Calibri"/>
          <w:b/>
          <w:sz w:val="22"/>
          <w:szCs w:val="22"/>
        </w:rPr>
        <w:t xml:space="preserve"> Marc legal</w:t>
      </w:r>
    </w:p>
    <w:p w:rsidR="003C29D8" w:rsidRDefault="00E913E9" w:rsidP="000644BD">
      <w:pPr>
        <w:tabs>
          <w:tab w:val="left" w:pos="-720"/>
          <w:tab w:val="left" w:pos="0"/>
        </w:tabs>
        <w:overflowPunct/>
        <w:spacing w:line="240" w:lineRule="auto"/>
        <w:textAlignment w:val="auto"/>
        <w:rPr>
          <w:rFonts w:ascii="Calibri" w:hAnsi="Calibri" w:cs="Calibri"/>
          <w:sz w:val="22"/>
          <w:szCs w:val="22"/>
        </w:rPr>
      </w:pPr>
      <w:r w:rsidRPr="003D5B68">
        <w:rPr>
          <w:rFonts w:ascii="Calibri" w:hAnsi="Calibri" w:cs="Calibri"/>
          <w:sz w:val="22"/>
          <w:szCs w:val="22"/>
        </w:rPr>
        <w:t xml:space="preserve">El marc legal que resultarà </w:t>
      </w:r>
      <w:r w:rsidR="003E3AA3" w:rsidRPr="003D5B68">
        <w:rPr>
          <w:rFonts w:ascii="Calibri" w:hAnsi="Calibri" w:cs="Calibri"/>
          <w:sz w:val="22"/>
          <w:szCs w:val="22"/>
        </w:rPr>
        <w:t>d’aplicació</w:t>
      </w:r>
      <w:r w:rsidRPr="003D5B68">
        <w:rPr>
          <w:rFonts w:ascii="Calibri" w:hAnsi="Calibri" w:cs="Calibri"/>
          <w:sz w:val="22"/>
          <w:szCs w:val="22"/>
        </w:rPr>
        <w:t xml:space="preserve"> per al present conveni estarà </w:t>
      </w:r>
      <w:r w:rsidR="009117CE">
        <w:rPr>
          <w:rFonts w:ascii="Calibri" w:hAnsi="Calibri" w:cs="Calibri"/>
          <w:sz w:val="22"/>
          <w:szCs w:val="22"/>
        </w:rPr>
        <w:t>regulat</w:t>
      </w:r>
      <w:r w:rsidRPr="003D5B68">
        <w:rPr>
          <w:rFonts w:ascii="Calibri" w:hAnsi="Calibri" w:cs="Calibri"/>
          <w:sz w:val="22"/>
          <w:szCs w:val="22"/>
        </w:rPr>
        <w:t xml:space="preserve"> </w:t>
      </w:r>
      <w:r w:rsidR="005C7DDA">
        <w:rPr>
          <w:rFonts w:ascii="Calibri" w:hAnsi="Calibri" w:cs="Calibri"/>
          <w:sz w:val="22"/>
          <w:szCs w:val="22"/>
        </w:rPr>
        <w:t xml:space="preserve">per la normativa vigent de </w:t>
      </w:r>
      <w:r w:rsidR="000644BD">
        <w:rPr>
          <w:rFonts w:ascii="Calibri" w:hAnsi="Calibri" w:cs="Calibri"/>
          <w:sz w:val="22"/>
          <w:szCs w:val="22"/>
        </w:rPr>
        <w:t>pràctiques acadèmiques externes.</w:t>
      </w:r>
    </w:p>
    <w:p w:rsidR="009117CE" w:rsidRPr="003D5B68" w:rsidRDefault="009117CE" w:rsidP="00BA67FC">
      <w:pPr>
        <w:tabs>
          <w:tab w:val="left" w:pos="-720"/>
        </w:tabs>
        <w:spacing w:line="240" w:lineRule="auto"/>
        <w:rPr>
          <w:rFonts w:ascii="Calibri" w:hAnsi="Calibri" w:cs="Calibri"/>
          <w:sz w:val="22"/>
          <w:szCs w:val="22"/>
        </w:rPr>
      </w:pPr>
    </w:p>
    <w:p w:rsidR="009F671E" w:rsidRPr="003D5B68" w:rsidRDefault="003E3AA3" w:rsidP="00BA67FC">
      <w:pPr>
        <w:tabs>
          <w:tab w:val="left" w:pos="-720"/>
        </w:tabs>
        <w:spacing w:line="240" w:lineRule="auto"/>
        <w:rPr>
          <w:rFonts w:ascii="Calibri" w:hAnsi="Calibri" w:cs="Calibri"/>
          <w:sz w:val="22"/>
          <w:szCs w:val="22"/>
        </w:rPr>
      </w:pPr>
      <w:r w:rsidRPr="003D5B68">
        <w:rPr>
          <w:rFonts w:ascii="Calibri" w:hAnsi="Calibri" w:cs="Calibri"/>
          <w:b/>
          <w:sz w:val="22"/>
          <w:szCs w:val="22"/>
        </w:rPr>
        <w:t>Dotzè.- Competència jurisdiccional</w:t>
      </w:r>
    </w:p>
    <w:p w:rsidR="003E3AA3" w:rsidRDefault="003E3AA3" w:rsidP="00BA67FC">
      <w:pPr>
        <w:tabs>
          <w:tab w:val="left" w:pos="-720"/>
        </w:tabs>
        <w:spacing w:line="240" w:lineRule="auto"/>
        <w:rPr>
          <w:ins w:id="1" w:author="UPCnet" w:date="2013-02-19T08:52:00Z"/>
          <w:rFonts w:ascii="Calibri" w:hAnsi="Calibri" w:cs="Calibri"/>
          <w:sz w:val="22"/>
          <w:szCs w:val="22"/>
        </w:rPr>
      </w:pPr>
      <w:r w:rsidRPr="003D5B68">
        <w:rPr>
          <w:rFonts w:ascii="Calibri" w:hAnsi="Calibri" w:cs="Calibri"/>
          <w:sz w:val="22"/>
          <w:szCs w:val="22"/>
        </w:rPr>
        <w:t>Abans d’emprendre cap acció legal contra la Universitat, s’ha de formular la reclamació prèvia per via administrativa, tal com estableixen els articles 120 i següents de la Llei de règim jurídic de les administracions públiques i del procediment administratiu comú.</w:t>
      </w:r>
    </w:p>
    <w:p w:rsidR="00EF6AA3" w:rsidRPr="003D5B68" w:rsidRDefault="00EF6AA3" w:rsidP="00BA67FC">
      <w:pPr>
        <w:tabs>
          <w:tab w:val="left" w:pos="-720"/>
        </w:tabs>
        <w:spacing w:line="240" w:lineRule="auto"/>
        <w:rPr>
          <w:rFonts w:ascii="Calibri" w:hAnsi="Calibri" w:cs="Calibri"/>
          <w:sz w:val="22"/>
          <w:szCs w:val="22"/>
        </w:rPr>
      </w:pPr>
    </w:p>
    <w:p w:rsidR="003E3AA3" w:rsidRPr="003D5B68" w:rsidRDefault="003E3AA3" w:rsidP="00BA67FC">
      <w:pPr>
        <w:tabs>
          <w:tab w:val="left" w:pos="-720"/>
        </w:tabs>
        <w:spacing w:line="240" w:lineRule="auto"/>
        <w:rPr>
          <w:rFonts w:ascii="Calibri" w:hAnsi="Calibri" w:cs="Calibri"/>
          <w:sz w:val="22"/>
          <w:szCs w:val="22"/>
        </w:rPr>
      </w:pPr>
      <w:r w:rsidRPr="003D5B68">
        <w:rPr>
          <w:rFonts w:ascii="Calibri" w:hAnsi="Calibri" w:cs="Calibri"/>
          <w:sz w:val="22"/>
          <w:szCs w:val="22"/>
        </w:rPr>
        <w:t>En cas que sorgeixi alguna divergència en l’aplicació o la interpretació d’aquest conveni, les parts se sotmeten, expressament, als jutjats i tribunals de la ciutat de Barcelona, renunciant al seu propi fur si fos diferent.</w:t>
      </w:r>
    </w:p>
    <w:p w:rsidR="003E3AA3" w:rsidRPr="003D5B68" w:rsidRDefault="003E3AA3" w:rsidP="00BA67FC">
      <w:pPr>
        <w:tabs>
          <w:tab w:val="left" w:pos="-720"/>
        </w:tabs>
        <w:spacing w:line="240" w:lineRule="auto"/>
        <w:rPr>
          <w:rFonts w:ascii="Calibri" w:hAnsi="Calibri" w:cs="Calibri"/>
          <w:sz w:val="22"/>
          <w:szCs w:val="22"/>
        </w:rPr>
      </w:pPr>
      <w:r w:rsidRPr="003D5B68">
        <w:rPr>
          <w:rFonts w:ascii="Calibri" w:hAnsi="Calibri" w:cs="Calibri"/>
          <w:sz w:val="22"/>
          <w:szCs w:val="22"/>
        </w:rPr>
        <w:t xml:space="preserve"> </w:t>
      </w:r>
    </w:p>
    <w:p w:rsidR="00292628" w:rsidRPr="003D5B68" w:rsidRDefault="00292628" w:rsidP="00BA67FC">
      <w:pPr>
        <w:tabs>
          <w:tab w:val="left" w:pos="-720"/>
        </w:tabs>
        <w:spacing w:line="240" w:lineRule="auto"/>
        <w:rPr>
          <w:rFonts w:ascii="Calibri" w:hAnsi="Calibri" w:cs="Calibri"/>
          <w:sz w:val="22"/>
          <w:szCs w:val="22"/>
        </w:rPr>
      </w:pPr>
      <w:r w:rsidRPr="003D5B68">
        <w:rPr>
          <w:rFonts w:ascii="Calibri" w:hAnsi="Calibri" w:cs="Calibri"/>
          <w:sz w:val="22"/>
          <w:szCs w:val="22"/>
        </w:rPr>
        <w:t>I, perquè consti el que s’ha convingut, ambdues parts signen aquest conveni, per duplicat, en el lloc i la data indicats a l’encapçalament.</w:t>
      </w:r>
    </w:p>
    <w:p w:rsidR="009F671E" w:rsidRPr="003D5B68" w:rsidRDefault="009F671E" w:rsidP="00BA67FC">
      <w:pPr>
        <w:tabs>
          <w:tab w:val="left" w:pos="-720"/>
        </w:tabs>
        <w:spacing w:line="240" w:lineRule="auto"/>
        <w:rPr>
          <w:rFonts w:ascii="Calibri" w:hAnsi="Calibri" w:cs="Calibri"/>
          <w:sz w:val="22"/>
          <w:szCs w:val="22"/>
        </w:rPr>
      </w:pPr>
    </w:p>
    <w:p w:rsidR="006A32E8" w:rsidRPr="003D5B68" w:rsidRDefault="006A32E8" w:rsidP="00BA67FC">
      <w:pPr>
        <w:tabs>
          <w:tab w:val="left" w:pos="-720"/>
          <w:tab w:val="left" w:pos="0"/>
        </w:tabs>
        <w:overflowPunct/>
        <w:spacing w:line="240" w:lineRule="auto"/>
        <w:ind w:left="567" w:hanging="567"/>
        <w:textAlignment w:val="auto"/>
        <w:rPr>
          <w:rFonts w:ascii="Calibri" w:hAnsi="Calibri" w:cs="Calibri"/>
          <w:sz w:val="22"/>
          <w:szCs w:val="22"/>
        </w:rPr>
      </w:pPr>
    </w:p>
    <w:p w:rsidR="00C81A2D" w:rsidRPr="003D5B68" w:rsidRDefault="00C81A2D" w:rsidP="00BA67FC">
      <w:pPr>
        <w:tabs>
          <w:tab w:val="left" w:pos="-720"/>
        </w:tabs>
        <w:spacing w:line="240" w:lineRule="auto"/>
        <w:rPr>
          <w:rFonts w:ascii="Calibri" w:hAnsi="Calibri" w:cs="Calibri"/>
          <w:sz w:val="22"/>
          <w:szCs w:val="22"/>
        </w:rPr>
      </w:pPr>
    </w:p>
    <w:p w:rsidR="00C81A2D" w:rsidRPr="003D5B68" w:rsidRDefault="00C81A2D" w:rsidP="00BA67FC">
      <w:pPr>
        <w:tabs>
          <w:tab w:val="left" w:pos="-720"/>
        </w:tabs>
        <w:spacing w:line="240" w:lineRule="auto"/>
        <w:rPr>
          <w:rFonts w:ascii="Calibri" w:hAnsi="Calibri" w:cs="Calibri"/>
          <w:sz w:val="22"/>
          <w:szCs w:val="22"/>
        </w:rPr>
      </w:pPr>
    </w:p>
    <w:p w:rsidR="00C04056" w:rsidRDefault="00804D1D" w:rsidP="00A3785D">
      <w:pPr>
        <w:pStyle w:val="Textoindependiente21"/>
        <w:tabs>
          <w:tab w:val="clear" w:pos="0"/>
          <w:tab w:val="clear" w:pos="4253"/>
          <w:tab w:val="left" w:pos="-426"/>
          <w:tab w:val="left" w:pos="2977"/>
          <w:tab w:val="left" w:pos="5529"/>
        </w:tabs>
        <w:spacing w:line="240" w:lineRule="auto"/>
        <w:ind w:left="0" w:firstLine="0"/>
        <w:rPr>
          <w:rFonts w:ascii="Calibri" w:hAnsi="Calibri" w:cs="Calibri"/>
          <w:b/>
          <w:sz w:val="22"/>
          <w:szCs w:val="22"/>
        </w:rPr>
      </w:pPr>
      <w:r>
        <w:rPr>
          <w:rFonts w:ascii="Calibri" w:hAnsi="Calibri" w:cs="Calibri"/>
          <w:b/>
          <w:sz w:val="22"/>
          <w:szCs w:val="22"/>
        </w:rPr>
        <w:t xml:space="preserve">Per la </w:t>
      </w:r>
      <w:r w:rsidR="002666C8" w:rsidRPr="003D5B68">
        <w:rPr>
          <w:rFonts w:ascii="Calibri" w:hAnsi="Calibri" w:cs="Calibri"/>
          <w:b/>
          <w:sz w:val="22"/>
          <w:szCs w:val="22"/>
        </w:rPr>
        <w:t xml:space="preserve">Universitat Politècnica </w:t>
      </w:r>
      <w:r w:rsidR="00C51A4F" w:rsidRPr="003D5B68">
        <w:rPr>
          <w:rFonts w:ascii="Calibri" w:hAnsi="Calibri" w:cs="Calibri"/>
          <w:b/>
          <w:sz w:val="22"/>
          <w:szCs w:val="22"/>
        </w:rPr>
        <w:tab/>
      </w:r>
      <w:r w:rsidR="00C51A4F" w:rsidRPr="003D5B68">
        <w:rPr>
          <w:rFonts w:ascii="Calibri" w:hAnsi="Calibri" w:cs="Calibri"/>
          <w:b/>
          <w:sz w:val="22"/>
          <w:szCs w:val="22"/>
        </w:rPr>
        <w:tab/>
        <w:t xml:space="preserve">Per </w:t>
      </w:r>
      <w:r w:rsidR="00A3785D">
        <w:rPr>
          <w:rFonts w:ascii="Calibri" w:hAnsi="Calibri" w:cs="Calibri"/>
          <w:sz w:val="22"/>
          <w:szCs w:val="22"/>
          <w:shd w:val="clear" w:color="auto" w:fill="D9D9D9" w:themeFill="background1" w:themeFillShade="D9"/>
        </w:rPr>
        <w:t>&lt;nom de l’empresa&gt;</w:t>
      </w:r>
      <w:r w:rsidR="00A3785D">
        <w:rPr>
          <w:rFonts w:ascii="Calibri" w:hAnsi="Calibri" w:cs="Calibri"/>
          <w:sz w:val="22"/>
          <w:szCs w:val="22"/>
        </w:rPr>
        <w:t>,</w:t>
      </w:r>
      <w:r w:rsidR="00A3785D" w:rsidRPr="003D5B68">
        <w:rPr>
          <w:rFonts w:ascii="Calibri" w:hAnsi="Calibri" w:cs="Calibri"/>
          <w:sz w:val="22"/>
          <w:szCs w:val="22"/>
        </w:rPr>
        <w:t xml:space="preserve"> </w:t>
      </w:r>
      <w:r w:rsidR="000846C9" w:rsidRPr="003D5B68">
        <w:rPr>
          <w:rFonts w:ascii="Calibri" w:hAnsi="Calibri" w:cs="Calibri"/>
          <w:b/>
          <w:sz w:val="22"/>
          <w:szCs w:val="22"/>
        </w:rPr>
        <w:t>Catalunya</w:t>
      </w:r>
      <w:r w:rsidR="000846C9">
        <w:rPr>
          <w:rFonts w:ascii="Calibri" w:hAnsi="Calibri" w:cs="Calibri"/>
          <w:b/>
          <w:sz w:val="22"/>
          <w:szCs w:val="22"/>
        </w:rPr>
        <w:t xml:space="preserve"> </w:t>
      </w:r>
      <w:r w:rsidR="000846C9">
        <w:rPr>
          <w:rFonts w:ascii="Calibri" w:hAnsi="Calibri" w:cs="Calibri"/>
          <w:b/>
          <w:sz w:val="22"/>
          <w:szCs w:val="22"/>
        </w:rPr>
        <w:tab/>
      </w:r>
      <w:r w:rsidR="000846C9">
        <w:rPr>
          <w:rFonts w:ascii="Calibri" w:hAnsi="Calibri" w:cs="Calibri"/>
          <w:b/>
          <w:sz w:val="22"/>
          <w:szCs w:val="22"/>
        </w:rPr>
        <w:tab/>
      </w:r>
    </w:p>
    <w:p w:rsidR="00C81A2D" w:rsidRPr="003D5B68" w:rsidRDefault="002666C8" w:rsidP="00BA67FC">
      <w:pPr>
        <w:pStyle w:val="Textoindependiente21"/>
        <w:tabs>
          <w:tab w:val="clear" w:pos="0"/>
          <w:tab w:val="clear" w:pos="4253"/>
          <w:tab w:val="left" w:pos="-426"/>
          <w:tab w:val="left" w:pos="2977"/>
          <w:tab w:val="left" w:pos="5529"/>
        </w:tabs>
        <w:spacing w:line="240" w:lineRule="auto"/>
        <w:ind w:left="0" w:firstLine="0"/>
        <w:rPr>
          <w:rFonts w:ascii="Calibri" w:hAnsi="Calibri" w:cs="Calibri"/>
          <w:b/>
          <w:sz w:val="22"/>
          <w:szCs w:val="22"/>
        </w:rPr>
      </w:pPr>
      <w:r w:rsidRPr="003D5B68">
        <w:rPr>
          <w:rFonts w:ascii="Calibri" w:hAnsi="Calibri" w:cs="Calibri"/>
          <w:b/>
          <w:sz w:val="22"/>
          <w:szCs w:val="22"/>
        </w:rPr>
        <w:tab/>
      </w:r>
      <w:r w:rsidR="00C51A4F" w:rsidRPr="003D5B68">
        <w:rPr>
          <w:rFonts w:ascii="Calibri" w:hAnsi="Calibri" w:cs="Calibri"/>
          <w:b/>
          <w:sz w:val="22"/>
          <w:szCs w:val="22"/>
        </w:rPr>
        <w:tab/>
      </w:r>
    </w:p>
    <w:p w:rsidR="00A3785D" w:rsidRDefault="00A3785D" w:rsidP="00BA67FC">
      <w:pPr>
        <w:tabs>
          <w:tab w:val="left" w:pos="-720"/>
          <w:tab w:val="left" w:pos="0"/>
          <w:tab w:val="left" w:pos="720"/>
          <w:tab w:val="left" w:pos="1440"/>
          <w:tab w:val="left" w:pos="2160"/>
          <w:tab w:val="left" w:pos="2880"/>
          <w:tab w:val="left" w:pos="3600"/>
        </w:tabs>
        <w:spacing w:line="240" w:lineRule="auto"/>
        <w:ind w:left="4320" w:hanging="4320"/>
        <w:rPr>
          <w:rFonts w:ascii="Calibri" w:hAnsi="Calibri" w:cs="Calibri"/>
          <w:b/>
          <w:noProof/>
          <w:sz w:val="22"/>
          <w:szCs w:val="22"/>
          <w:lang w:eastAsia="ca-ES"/>
        </w:rPr>
      </w:pPr>
    </w:p>
    <w:p w:rsidR="00A3785D" w:rsidRDefault="00A3785D" w:rsidP="00BA67FC">
      <w:pPr>
        <w:tabs>
          <w:tab w:val="left" w:pos="-720"/>
          <w:tab w:val="left" w:pos="0"/>
          <w:tab w:val="left" w:pos="720"/>
          <w:tab w:val="left" w:pos="1440"/>
          <w:tab w:val="left" w:pos="2160"/>
          <w:tab w:val="left" w:pos="2880"/>
          <w:tab w:val="left" w:pos="3600"/>
        </w:tabs>
        <w:spacing w:line="240" w:lineRule="auto"/>
        <w:ind w:left="4320" w:hanging="4320"/>
        <w:rPr>
          <w:rFonts w:ascii="Calibri" w:hAnsi="Calibri" w:cs="Calibri"/>
          <w:b/>
          <w:noProof/>
          <w:sz w:val="22"/>
          <w:szCs w:val="22"/>
          <w:lang w:eastAsia="ca-ES"/>
        </w:rPr>
      </w:pPr>
    </w:p>
    <w:p w:rsidR="00C81A2D" w:rsidRPr="003D5B68" w:rsidRDefault="002666C8" w:rsidP="00BA67FC">
      <w:pPr>
        <w:tabs>
          <w:tab w:val="left" w:pos="-720"/>
          <w:tab w:val="left" w:pos="0"/>
          <w:tab w:val="left" w:pos="720"/>
          <w:tab w:val="left" w:pos="1440"/>
          <w:tab w:val="left" w:pos="2160"/>
          <w:tab w:val="left" w:pos="2880"/>
          <w:tab w:val="left" w:pos="3600"/>
        </w:tabs>
        <w:spacing w:line="240" w:lineRule="auto"/>
        <w:ind w:left="4320" w:hanging="4320"/>
        <w:rPr>
          <w:rFonts w:ascii="Calibri" w:hAnsi="Calibri" w:cs="Calibri"/>
          <w:b/>
          <w:sz w:val="22"/>
          <w:szCs w:val="22"/>
        </w:rPr>
      </w:pPr>
      <w:r w:rsidRPr="003D5B68">
        <w:rPr>
          <w:rFonts w:ascii="Calibri" w:hAnsi="Calibri" w:cs="Calibri"/>
          <w:b/>
          <w:sz w:val="22"/>
          <w:szCs w:val="22"/>
        </w:rPr>
        <w:tab/>
      </w:r>
      <w:r w:rsidRPr="003D5B68">
        <w:rPr>
          <w:rFonts w:ascii="Calibri" w:hAnsi="Calibri" w:cs="Calibri"/>
          <w:b/>
          <w:sz w:val="22"/>
          <w:szCs w:val="22"/>
        </w:rPr>
        <w:tab/>
      </w:r>
      <w:r w:rsidRPr="003D5B68">
        <w:rPr>
          <w:rFonts w:ascii="Calibri" w:hAnsi="Calibri" w:cs="Calibri"/>
          <w:b/>
          <w:sz w:val="22"/>
          <w:szCs w:val="22"/>
        </w:rPr>
        <w:tab/>
      </w:r>
      <w:r w:rsidRPr="003D5B68">
        <w:rPr>
          <w:rFonts w:ascii="Calibri" w:hAnsi="Calibri" w:cs="Calibri"/>
          <w:b/>
          <w:sz w:val="22"/>
          <w:szCs w:val="22"/>
        </w:rPr>
        <w:tab/>
      </w:r>
      <w:r w:rsidRPr="003D5B68">
        <w:rPr>
          <w:rFonts w:ascii="Calibri" w:hAnsi="Calibri" w:cs="Calibri"/>
          <w:b/>
          <w:sz w:val="22"/>
          <w:szCs w:val="22"/>
        </w:rPr>
        <w:tab/>
      </w:r>
    </w:p>
    <w:p w:rsidR="00C81A2D" w:rsidRPr="003D5B68" w:rsidRDefault="002666C8" w:rsidP="00BF4303">
      <w:pPr>
        <w:tabs>
          <w:tab w:val="left" w:pos="-720"/>
          <w:tab w:val="left" w:pos="0"/>
          <w:tab w:val="left" w:pos="720"/>
          <w:tab w:val="left" w:pos="1440"/>
          <w:tab w:val="left" w:pos="2160"/>
          <w:tab w:val="left" w:pos="2880"/>
          <w:tab w:val="left" w:pos="3600"/>
          <w:tab w:val="left" w:pos="4320"/>
          <w:tab w:val="left" w:pos="5040"/>
          <w:tab w:val="left" w:pos="5760"/>
        </w:tabs>
        <w:spacing w:line="240" w:lineRule="auto"/>
        <w:ind w:left="6480" w:hanging="6480"/>
        <w:rPr>
          <w:rFonts w:ascii="Calibri" w:hAnsi="Calibri" w:cs="Calibri"/>
          <w:b/>
          <w:sz w:val="22"/>
          <w:szCs w:val="22"/>
        </w:rPr>
      </w:pPr>
      <w:r w:rsidRPr="003D5B68">
        <w:rPr>
          <w:rFonts w:ascii="Calibri" w:hAnsi="Calibri" w:cs="Calibri"/>
          <w:b/>
          <w:sz w:val="22"/>
          <w:szCs w:val="22"/>
        </w:rPr>
        <w:t xml:space="preserve">            </w:t>
      </w:r>
      <w:r w:rsidRPr="003D5B68">
        <w:rPr>
          <w:rFonts w:ascii="Calibri" w:hAnsi="Calibri" w:cs="Calibri"/>
          <w:b/>
          <w:sz w:val="22"/>
          <w:szCs w:val="22"/>
        </w:rPr>
        <w:tab/>
      </w:r>
      <w:r w:rsidRPr="003D5B68">
        <w:rPr>
          <w:rFonts w:ascii="Calibri" w:hAnsi="Calibri" w:cs="Calibri"/>
          <w:b/>
          <w:sz w:val="22"/>
          <w:szCs w:val="22"/>
        </w:rPr>
        <w:tab/>
      </w:r>
      <w:r w:rsidRPr="003D5B68">
        <w:rPr>
          <w:rFonts w:ascii="Calibri" w:hAnsi="Calibri" w:cs="Calibri"/>
          <w:b/>
          <w:sz w:val="22"/>
          <w:szCs w:val="22"/>
        </w:rPr>
        <w:tab/>
      </w:r>
    </w:p>
    <w:p w:rsidR="00A3785D" w:rsidRPr="00C04056" w:rsidRDefault="002666C8" w:rsidP="00A3785D">
      <w:pPr>
        <w:pStyle w:val="Ttol5"/>
        <w:tabs>
          <w:tab w:val="clear" w:pos="3600"/>
          <w:tab w:val="left" w:pos="5529"/>
        </w:tabs>
        <w:spacing w:line="240" w:lineRule="auto"/>
        <w:rPr>
          <w:rFonts w:ascii="Calibri" w:hAnsi="Calibri" w:cs="Calibri"/>
          <w:color w:val="C00000"/>
          <w:sz w:val="22"/>
          <w:szCs w:val="22"/>
        </w:rPr>
      </w:pPr>
      <w:r w:rsidRPr="003D5B68">
        <w:rPr>
          <w:rFonts w:ascii="Calibri" w:hAnsi="Calibri" w:cs="Calibri"/>
          <w:b/>
          <w:sz w:val="22"/>
          <w:szCs w:val="22"/>
        </w:rPr>
        <w:tab/>
      </w:r>
      <w:r w:rsidR="007A445D" w:rsidRPr="00B228D6">
        <w:rPr>
          <w:rFonts w:ascii="Calibri" w:hAnsi="Calibri" w:cs="Calibri"/>
          <w:color w:val="943634" w:themeColor="accent2" w:themeShade="BF"/>
          <w:sz w:val="22"/>
          <w:szCs w:val="22"/>
          <w:highlight w:val="lightGray"/>
        </w:rPr>
        <w:t>Pendent</w:t>
      </w:r>
      <w:r w:rsidR="007A445D">
        <w:rPr>
          <w:rFonts w:ascii="Calibri" w:hAnsi="Calibri" w:cs="Calibri"/>
          <w:color w:val="943634" w:themeColor="accent2" w:themeShade="BF"/>
          <w:sz w:val="22"/>
          <w:szCs w:val="22"/>
        </w:rPr>
        <w:tab/>
      </w:r>
      <w:r w:rsidRPr="003D5B68">
        <w:rPr>
          <w:rFonts w:ascii="Calibri" w:hAnsi="Calibri" w:cs="Calibri"/>
          <w:b/>
          <w:sz w:val="22"/>
          <w:szCs w:val="22"/>
        </w:rPr>
        <w:tab/>
      </w:r>
      <w:r w:rsidRPr="003D5B68">
        <w:rPr>
          <w:rFonts w:ascii="Calibri" w:hAnsi="Calibri" w:cs="Calibri"/>
          <w:b/>
          <w:sz w:val="22"/>
          <w:szCs w:val="22"/>
        </w:rPr>
        <w:tab/>
      </w:r>
      <w:r w:rsidRPr="003D5B68">
        <w:rPr>
          <w:rFonts w:ascii="Calibri" w:hAnsi="Calibri" w:cs="Calibri"/>
          <w:b/>
          <w:sz w:val="22"/>
          <w:szCs w:val="22"/>
        </w:rPr>
        <w:tab/>
      </w:r>
      <w:r w:rsidRPr="003D5B68">
        <w:rPr>
          <w:rFonts w:ascii="Calibri" w:hAnsi="Calibri" w:cs="Calibri"/>
          <w:b/>
          <w:sz w:val="22"/>
          <w:szCs w:val="22"/>
        </w:rPr>
        <w:tab/>
      </w:r>
      <w:r w:rsidR="00A3785D" w:rsidRPr="00BE7DAF">
        <w:rPr>
          <w:rFonts w:ascii="Calibri" w:hAnsi="Calibri" w:cs="Calibri"/>
          <w:sz w:val="22"/>
          <w:szCs w:val="22"/>
          <w:shd w:val="clear" w:color="auto" w:fill="D9D9D9" w:themeFill="background1" w:themeFillShade="D9"/>
        </w:rPr>
        <w:t>&lt;nom i cognoms&gt;,</w:t>
      </w:r>
      <w:r w:rsidR="00A3785D">
        <w:rPr>
          <w:rFonts w:ascii="Calibri" w:hAnsi="Calibri" w:cs="Calibri"/>
          <w:sz w:val="22"/>
          <w:szCs w:val="22"/>
        </w:rPr>
        <w:t xml:space="preserve"> </w:t>
      </w:r>
    </w:p>
    <w:p w:rsidR="00292628" w:rsidRPr="003D5B68" w:rsidRDefault="00292628" w:rsidP="00A3785D">
      <w:pPr>
        <w:pStyle w:val="Ttol5"/>
        <w:tabs>
          <w:tab w:val="clear" w:pos="3600"/>
          <w:tab w:val="left" w:pos="5529"/>
        </w:tabs>
        <w:spacing w:line="240" w:lineRule="auto"/>
        <w:rPr>
          <w:rFonts w:ascii="Calibri" w:hAnsi="Calibri" w:cs="Calibri"/>
          <w:b/>
          <w:i/>
          <w:color w:val="808080"/>
          <w:sz w:val="22"/>
          <w:szCs w:val="22"/>
        </w:rPr>
      </w:pPr>
      <w:r w:rsidRPr="003D5B68">
        <w:rPr>
          <w:rFonts w:ascii="Calibri" w:hAnsi="Calibri" w:cs="Calibri"/>
          <w:b/>
          <w:sz w:val="22"/>
          <w:szCs w:val="22"/>
        </w:rPr>
        <w:tab/>
      </w:r>
      <w:r w:rsidRPr="0007795C">
        <w:rPr>
          <w:rFonts w:ascii="Calibri" w:hAnsi="Calibri" w:cs="Calibri"/>
          <w:b/>
          <w:color w:val="943634" w:themeColor="accent2" w:themeShade="BF"/>
          <w:sz w:val="22"/>
          <w:szCs w:val="22"/>
        </w:rPr>
        <w:t xml:space="preserve">Vicerector de Docència i </w:t>
      </w:r>
      <w:proofErr w:type="spellStart"/>
      <w:r w:rsidRPr="0007795C">
        <w:rPr>
          <w:rFonts w:ascii="Calibri" w:hAnsi="Calibri" w:cs="Calibri"/>
          <w:b/>
          <w:color w:val="943634" w:themeColor="accent2" w:themeShade="BF"/>
          <w:sz w:val="22"/>
          <w:szCs w:val="22"/>
        </w:rPr>
        <w:t>Estudiantat</w:t>
      </w:r>
      <w:proofErr w:type="spellEnd"/>
      <w:r w:rsidRPr="003D5B68">
        <w:rPr>
          <w:rFonts w:ascii="Calibri" w:hAnsi="Calibri" w:cs="Calibri"/>
          <w:b/>
          <w:sz w:val="22"/>
          <w:szCs w:val="22"/>
        </w:rPr>
        <w:tab/>
      </w:r>
      <w:r w:rsidR="00A3785D">
        <w:rPr>
          <w:rFonts w:ascii="Calibri" w:hAnsi="Calibri" w:cs="Calibri"/>
          <w:sz w:val="22"/>
          <w:szCs w:val="22"/>
          <w:shd w:val="clear" w:color="auto" w:fill="D9D9D9" w:themeFill="background1" w:themeFillShade="D9"/>
        </w:rPr>
        <w:t>&lt;càrrec&gt;</w:t>
      </w:r>
      <w:r w:rsidR="00A3785D">
        <w:rPr>
          <w:rFonts w:ascii="Calibri" w:hAnsi="Calibri" w:cs="Calibri"/>
          <w:sz w:val="22"/>
          <w:szCs w:val="22"/>
        </w:rPr>
        <w:t>,</w:t>
      </w:r>
    </w:p>
    <w:p w:rsidR="00F1243E" w:rsidRPr="0007795C" w:rsidRDefault="00200E77" w:rsidP="00BA67FC">
      <w:pPr>
        <w:pStyle w:val="Ttol5"/>
        <w:tabs>
          <w:tab w:val="clear" w:pos="3600"/>
          <w:tab w:val="left" w:pos="5529"/>
        </w:tabs>
        <w:spacing w:line="240" w:lineRule="auto"/>
        <w:ind w:hanging="2977"/>
        <w:rPr>
          <w:rFonts w:ascii="Calibri" w:hAnsi="Calibri" w:cs="Calibri"/>
          <w:color w:val="943634" w:themeColor="accent2" w:themeShade="BF"/>
          <w:sz w:val="20"/>
        </w:rPr>
      </w:pPr>
      <w:r w:rsidRPr="00F1243E">
        <w:rPr>
          <w:rFonts w:ascii="Calibri" w:hAnsi="Calibri" w:cs="Calibri"/>
          <w:sz w:val="20"/>
        </w:rPr>
        <w:t>(</w:t>
      </w:r>
      <w:r w:rsidRPr="0007795C">
        <w:rPr>
          <w:rFonts w:ascii="Calibri" w:hAnsi="Calibri" w:cs="Calibri"/>
          <w:color w:val="943634" w:themeColor="accent2" w:themeShade="BF"/>
          <w:sz w:val="20"/>
        </w:rPr>
        <w:t xml:space="preserve">P.D. del rector Resolució  140/2012 de </w:t>
      </w:r>
    </w:p>
    <w:p w:rsidR="00C81A2D" w:rsidRPr="00F1243E" w:rsidRDefault="00200E77" w:rsidP="00BA67FC">
      <w:pPr>
        <w:pStyle w:val="Ttol5"/>
        <w:tabs>
          <w:tab w:val="clear" w:pos="3600"/>
          <w:tab w:val="left" w:pos="5529"/>
        </w:tabs>
        <w:spacing w:line="240" w:lineRule="auto"/>
        <w:ind w:hanging="2977"/>
        <w:rPr>
          <w:rFonts w:ascii="Calibri" w:hAnsi="Calibri" w:cs="Calibri"/>
          <w:sz w:val="20"/>
        </w:rPr>
      </w:pPr>
      <w:r w:rsidRPr="0007795C">
        <w:rPr>
          <w:rFonts w:ascii="Calibri" w:hAnsi="Calibri" w:cs="Calibri"/>
          <w:color w:val="943634" w:themeColor="accent2" w:themeShade="BF"/>
          <w:sz w:val="20"/>
        </w:rPr>
        <w:t>30 de gener</w:t>
      </w:r>
      <w:r w:rsidR="00F1243E" w:rsidRPr="0007795C">
        <w:rPr>
          <w:rFonts w:ascii="Calibri" w:hAnsi="Calibri" w:cs="Calibri"/>
          <w:color w:val="943634" w:themeColor="accent2" w:themeShade="BF"/>
          <w:sz w:val="20"/>
        </w:rPr>
        <w:t xml:space="preserve"> </w:t>
      </w:r>
      <w:r w:rsidRPr="0007795C">
        <w:rPr>
          <w:rFonts w:ascii="Calibri" w:hAnsi="Calibri" w:cs="Calibri"/>
          <w:color w:val="943634" w:themeColor="accent2" w:themeShade="BF"/>
          <w:sz w:val="20"/>
        </w:rPr>
        <w:t>- DOGC 6084 de 9.3.2012)</w:t>
      </w:r>
      <w:r w:rsidR="002666C8" w:rsidRPr="00F1243E">
        <w:rPr>
          <w:rFonts w:ascii="Calibri" w:hAnsi="Calibri" w:cs="Calibri"/>
          <w:sz w:val="20"/>
        </w:rPr>
        <w:tab/>
      </w:r>
    </w:p>
    <w:p w:rsidR="00C81A2D" w:rsidRPr="003D5B68" w:rsidRDefault="00C81A2D" w:rsidP="00BA67FC">
      <w:pPr>
        <w:tabs>
          <w:tab w:val="left" w:pos="-720"/>
        </w:tabs>
        <w:rPr>
          <w:rFonts w:ascii="Calibri" w:hAnsi="Calibri" w:cs="Calibri"/>
          <w:sz w:val="22"/>
          <w:szCs w:val="22"/>
        </w:rPr>
      </w:pPr>
    </w:p>
    <w:sectPr w:rsidR="00C81A2D" w:rsidRPr="003D5B68" w:rsidSect="00292628">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701" w:bottom="1134" w:left="1701" w:header="851" w:footer="812"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B07" w:rsidRDefault="00F52B07">
      <w:pPr>
        <w:spacing w:line="240" w:lineRule="auto"/>
      </w:pPr>
      <w:r>
        <w:separator/>
      </w:r>
    </w:p>
  </w:endnote>
  <w:endnote w:type="continuationSeparator" w:id="0">
    <w:p w:rsidR="00F52B07" w:rsidRDefault="00F52B0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G Times 12p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7C0" w:rsidRDefault="007D07C0">
    <w:pPr>
      <w:pStyle w:val="Peu"/>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7C0" w:rsidRPr="00FE5AC9" w:rsidRDefault="007D07C0">
    <w:pPr>
      <w:pStyle w:val="Peu"/>
      <w:jc w:val="right"/>
      <w:rPr>
        <w:rFonts w:ascii="Calibri" w:hAnsi="Calibri" w:cs="Calibri"/>
        <w:color w:val="808080"/>
        <w:sz w:val="18"/>
        <w:szCs w:val="18"/>
      </w:rPr>
    </w:pPr>
    <w:r w:rsidRPr="00FE5AC9">
      <w:rPr>
        <w:rFonts w:ascii="Calibri" w:hAnsi="Calibri" w:cs="Calibri"/>
        <w:color w:val="808080"/>
        <w:sz w:val="18"/>
        <w:szCs w:val="18"/>
      </w:rPr>
      <w:t xml:space="preserve">Pàgina </w:t>
    </w:r>
    <w:r w:rsidR="00EB7E8A" w:rsidRPr="00FE5AC9">
      <w:rPr>
        <w:rFonts w:ascii="Calibri" w:hAnsi="Calibri" w:cs="Calibri"/>
        <w:color w:val="808080"/>
        <w:sz w:val="18"/>
        <w:szCs w:val="18"/>
      </w:rPr>
      <w:fldChar w:fldCharType="begin"/>
    </w:r>
    <w:r w:rsidRPr="00FE5AC9">
      <w:rPr>
        <w:rFonts w:ascii="Calibri" w:hAnsi="Calibri" w:cs="Calibri"/>
        <w:color w:val="808080"/>
        <w:sz w:val="18"/>
        <w:szCs w:val="18"/>
      </w:rPr>
      <w:instrText xml:space="preserve"> PAGE   \* MERGEFORMAT </w:instrText>
    </w:r>
    <w:r w:rsidR="00EB7E8A" w:rsidRPr="00FE5AC9">
      <w:rPr>
        <w:rFonts w:ascii="Calibri" w:hAnsi="Calibri" w:cs="Calibri"/>
        <w:color w:val="808080"/>
        <w:sz w:val="18"/>
        <w:szCs w:val="18"/>
      </w:rPr>
      <w:fldChar w:fldCharType="separate"/>
    </w:r>
    <w:r w:rsidR="00B24FE6">
      <w:rPr>
        <w:rFonts w:ascii="Calibri" w:hAnsi="Calibri" w:cs="Calibri"/>
        <w:noProof/>
        <w:color w:val="808080"/>
        <w:sz w:val="18"/>
        <w:szCs w:val="18"/>
      </w:rPr>
      <w:t>4</w:t>
    </w:r>
    <w:r w:rsidR="00EB7E8A" w:rsidRPr="00FE5AC9">
      <w:rPr>
        <w:rFonts w:ascii="Calibri" w:hAnsi="Calibri" w:cs="Calibri"/>
        <w:color w:val="808080"/>
        <w:sz w:val="18"/>
        <w:szCs w:val="18"/>
      </w:rPr>
      <w:fldChar w:fldCharType="end"/>
    </w:r>
    <w:r w:rsidRPr="00FE5AC9">
      <w:rPr>
        <w:rFonts w:ascii="Calibri" w:hAnsi="Calibri" w:cs="Calibri"/>
        <w:color w:val="808080"/>
        <w:sz w:val="18"/>
        <w:szCs w:val="18"/>
      </w:rPr>
      <w:t>/4</w:t>
    </w:r>
  </w:p>
  <w:p w:rsidR="007D07C0" w:rsidRDefault="007D07C0">
    <w:pPr>
      <w:pStyle w:val="Peu"/>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7C0" w:rsidRDefault="007D07C0">
    <w:pPr>
      <w:pStyle w:val="Peu"/>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B07" w:rsidRDefault="00F52B07">
      <w:r>
        <w:rPr>
          <w:sz w:val="24"/>
        </w:rPr>
        <w:separator/>
      </w:r>
    </w:p>
  </w:footnote>
  <w:footnote w:type="continuationSeparator" w:id="0">
    <w:p w:rsidR="00F52B07" w:rsidRDefault="00F52B0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7C0" w:rsidRDefault="00EB7E8A">
    <w:pPr>
      <w:pStyle w:val="Capalera"/>
    </w:pPr>
    <w:r w:rsidRPr="00EB7E8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67204" o:spid="_x0000_s2051" type="#_x0000_t136" style="position:absolute;left:0;text-align:left;margin-left:0;margin-top:0;width:544.95pt;height:54.45pt;rotation:315;z-index:-251654144;mso-position-horizontal:center;mso-position-horizontal-relative:margin;mso-position-vertical:center;mso-position-vertical-relative:margin" o:allowincell="f" fillcolor="black" stroked="f">
          <v:fill opacity=".5"/>
          <v:textpath style="font-family:&quot;Courier New&quot;;font-size:1pt" string="document de treball (04.12.13)"/>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7C0" w:rsidRDefault="00EB7E8A">
    <w:pPr>
      <w:tabs>
        <w:tab w:val="left" w:pos="-720"/>
      </w:tabs>
      <w:jc w:val="center"/>
      <w:rPr>
        <w:sz w:val="24"/>
      </w:rPr>
    </w:pPr>
    <w:r w:rsidRPr="00EB7E8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67205" o:spid="_x0000_s2052" type="#_x0000_t136" style="position:absolute;left:0;text-align:left;margin-left:0;margin-top:0;width:544.95pt;height:54.45pt;rotation:315;z-index:-251652096;mso-position-horizontal:center;mso-position-horizontal-relative:margin;mso-position-vertical:center;mso-position-vertical-relative:margin" o:allowincell="f" fillcolor="black" stroked="f">
          <v:fill opacity=".5"/>
          <v:textpath style="font-family:&quot;Courier New&quot;;font-size:1pt" string="document de treball (04.12.13)"/>
          <w10:wrap anchorx="margin" anchory="margin"/>
        </v:shape>
      </w:pict>
    </w:r>
  </w:p>
  <w:p w:rsidR="007D07C0" w:rsidRDefault="007D07C0">
    <w:pPr>
      <w:tabs>
        <w:tab w:val="left" w:pos="-720"/>
      </w:tabs>
      <w:spacing w:after="140" w:line="100" w:lineRule="exact"/>
      <w:jc w:val="center"/>
      <w:rPr>
        <w:sz w:val="1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7C0" w:rsidRDefault="00EB7E8A">
    <w:pPr>
      <w:pStyle w:val="Capalera"/>
    </w:pPr>
    <w:r w:rsidRPr="00EB7E8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67203" o:spid="_x0000_s2050" type="#_x0000_t136" style="position:absolute;left:0;text-align:left;margin-left:0;margin-top:0;width:544.95pt;height:54.45pt;rotation:315;z-index:-251656192;mso-position-horizontal:center;mso-position-horizontal-relative:margin;mso-position-vertical:center;mso-position-vertical-relative:margin" o:allowincell="f" fillcolor="black" stroked="f">
          <v:fill opacity=".5"/>
          <v:textpath style="font-family:&quot;Courier New&quot;;font-size:1pt" string="document de treball (04.12.13)"/>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A2969"/>
    <w:multiLevelType w:val="hybridMultilevel"/>
    <w:tmpl w:val="2AFED3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0663D48"/>
    <w:multiLevelType w:val="hybridMultilevel"/>
    <w:tmpl w:val="42146B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5864D40"/>
    <w:multiLevelType w:val="hybridMultilevel"/>
    <w:tmpl w:val="CE2058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AFF2A57"/>
    <w:multiLevelType w:val="hybridMultilevel"/>
    <w:tmpl w:val="175C9DA4"/>
    <w:lvl w:ilvl="0" w:tplc="4C140976">
      <w:start w:val="1"/>
      <w:numFmt w:val="decimal"/>
      <w:lvlText w:val="%1."/>
      <w:lvlJc w:val="left"/>
      <w:pPr>
        <w:ind w:left="1080" w:hanging="360"/>
      </w:pPr>
      <w:rPr>
        <w:rFonts w:hint="default"/>
        <w:color w:val="000000"/>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47F66FDF"/>
    <w:multiLevelType w:val="hybridMultilevel"/>
    <w:tmpl w:val="30BAB0D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9D41AB3"/>
    <w:multiLevelType w:val="hybridMultilevel"/>
    <w:tmpl w:val="11822A70"/>
    <w:lvl w:ilvl="0" w:tplc="BE6CEBF8">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0632015"/>
    <w:multiLevelType w:val="hybridMultilevel"/>
    <w:tmpl w:val="43081032"/>
    <w:lvl w:ilvl="0" w:tplc="BA5A80A6">
      <w:start w:val="1"/>
      <w:numFmt w:val="upperRoman"/>
      <w:lvlText w:val="%1."/>
      <w:lvlJc w:val="left"/>
      <w:pPr>
        <w:ind w:left="1080" w:hanging="72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C5D30BB"/>
    <w:multiLevelType w:val="hybridMultilevel"/>
    <w:tmpl w:val="4A6EC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7BC5B80"/>
    <w:multiLevelType w:val="hybridMultilevel"/>
    <w:tmpl w:val="BF5017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85E1DD8"/>
    <w:multiLevelType w:val="hybridMultilevel"/>
    <w:tmpl w:val="43081032"/>
    <w:lvl w:ilvl="0" w:tplc="BA5A80A6">
      <w:start w:val="1"/>
      <w:numFmt w:val="upperRoman"/>
      <w:lvlText w:val="%1."/>
      <w:lvlJc w:val="left"/>
      <w:pPr>
        <w:ind w:left="1080" w:hanging="72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72B61097"/>
    <w:multiLevelType w:val="hybridMultilevel"/>
    <w:tmpl w:val="6556F8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7FEC6125"/>
    <w:multiLevelType w:val="hybridMultilevel"/>
    <w:tmpl w:val="30022AA8"/>
    <w:lvl w:ilvl="0" w:tplc="CF5A4E3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11"/>
  </w:num>
  <w:num w:numId="3">
    <w:abstractNumId w:val="8"/>
  </w:num>
  <w:num w:numId="4">
    <w:abstractNumId w:val="0"/>
  </w:num>
  <w:num w:numId="5">
    <w:abstractNumId w:val="2"/>
  </w:num>
  <w:num w:numId="6">
    <w:abstractNumId w:val="3"/>
  </w:num>
  <w:num w:numId="7">
    <w:abstractNumId w:val="4"/>
  </w:num>
  <w:num w:numId="8">
    <w:abstractNumId w:val="10"/>
  </w:num>
  <w:num w:numId="9">
    <w:abstractNumId w:val="7"/>
  </w:num>
  <w:num w:numId="10">
    <w:abstractNumId w:val="1"/>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proofState w:spelling="clean" w:grammar="clean"/>
  <w:defaultTabStop w:val="720"/>
  <w:hyphenationZone w:val="916"/>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compat>
  <w:rsids>
    <w:rsidRoot w:val="002666C8"/>
    <w:rsid w:val="000424DF"/>
    <w:rsid w:val="000644BD"/>
    <w:rsid w:val="0007795C"/>
    <w:rsid w:val="000846C9"/>
    <w:rsid w:val="00085C03"/>
    <w:rsid w:val="000B7114"/>
    <w:rsid w:val="000C50E6"/>
    <w:rsid w:val="001034F2"/>
    <w:rsid w:val="001479A4"/>
    <w:rsid w:val="001970B4"/>
    <w:rsid w:val="0019734C"/>
    <w:rsid w:val="001D7822"/>
    <w:rsid w:val="00200E77"/>
    <w:rsid w:val="002016E7"/>
    <w:rsid w:val="00237CA8"/>
    <w:rsid w:val="0024461F"/>
    <w:rsid w:val="0025501F"/>
    <w:rsid w:val="002666C8"/>
    <w:rsid w:val="00267CA8"/>
    <w:rsid w:val="002908E2"/>
    <w:rsid w:val="00292628"/>
    <w:rsid w:val="00294016"/>
    <w:rsid w:val="002B6FC9"/>
    <w:rsid w:val="002C1B20"/>
    <w:rsid w:val="00323DA2"/>
    <w:rsid w:val="0034266E"/>
    <w:rsid w:val="00347B96"/>
    <w:rsid w:val="00354554"/>
    <w:rsid w:val="00356157"/>
    <w:rsid w:val="003A40B6"/>
    <w:rsid w:val="003A4B7D"/>
    <w:rsid w:val="003B37D3"/>
    <w:rsid w:val="003C29D8"/>
    <w:rsid w:val="003D5B68"/>
    <w:rsid w:val="003E3AA3"/>
    <w:rsid w:val="004173CA"/>
    <w:rsid w:val="00430B79"/>
    <w:rsid w:val="00441556"/>
    <w:rsid w:val="004459AC"/>
    <w:rsid w:val="004C2500"/>
    <w:rsid w:val="004C5904"/>
    <w:rsid w:val="00513F9D"/>
    <w:rsid w:val="00520858"/>
    <w:rsid w:val="0054693A"/>
    <w:rsid w:val="005613DB"/>
    <w:rsid w:val="0056689E"/>
    <w:rsid w:val="005A4675"/>
    <w:rsid w:val="005C7DDA"/>
    <w:rsid w:val="0063711E"/>
    <w:rsid w:val="00667705"/>
    <w:rsid w:val="00680130"/>
    <w:rsid w:val="006872AE"/>
    <w:rsid w:val="006A32E8"/>
    <w:rsid w:val="006C3A8E"/>
    <w:rsid w:val="006C6E64"/>
    <w:rsid w:val="006D2AC0"/>
    <w:rsid w:val="006D305A"/>
    <w:rsid w:val="006E100C"/>
    <w:rsid w:val="00703620"/>
    <w:rsid w:val="00710F43"/>
    <w:rsid w:val="00724A0B"/>
    <w:rsid w:val="007A4200"/>
    <w:rsid w:val="007A445D"/>
    <w:rsid w:val="007C6191"/>
    <w:rsid w:val="007D07C0"/>
    <w:rsid w:val="007D0F2F"/>
    <w:rsid w:val="007E00A8"/>
    <w:rsid w:val="007E2E44"/>
    <w:rsid w:val="00800C33"/>
    <w:rsid w:val="00804272"/>
    <w:rsid w:val="00804D1D"/>
    <w:rsid w:val="008052FF"/>
    <w:rsid w:val="00870775"/>
    <w:rsid w:val="008712E3"/>
    <w:rsid w:val="00895E14"/>
    <w:rsid w:val="008A4495"/>
    <w:rsid w:val="008B6A21"/>
    <w:rsid w:val="008D70F4"/>
    <w:rsid w:val="009076B4"/>
    <w:rsid w:val="009117CE"/>
    <w:rsid w:val="009154CB"/>
    <w:rsid w:val="009345D1"/>
    <w:rsid w:val="00942B97"/>
    <w:rsid w:val="00956ACC"/>
    <w:rsid w:val="00963922"/>
    <w:rsid w:val="009A2D99"/>
    <w:rsid w:val="009B0608"/>
    <w:rsid w:val="009C53C6"/>
    <w:rsid w:val="009F671E"/>
    <w:rsid w:val="00A102F0"/>
    <w:rsid w:val="00A15F9E"/>
    <w:rsid w:val="00A3785D"/>
    <w:rsid w:val="00A614F0"/>
    <w:rsid w:val="00A6167F"/>
    <w:rsid w:val="00A765A6"/>
    <w:rsid w:val="00A839A0"/>
    <w:rsid w:val="00AB2221"/>
    <w:rsid w:val="00AD3247"/>
    <w:rsid w:val="00B13060"/>
    <w:rsid w:val="00B228D6"/>
    <w:rsid w:val="00B23290"/>
    <w:rsid w:val="00B24FE6"/>
    <w:rsid w:val="00B41F91"/>
    <w:rsid w:val="00B45D59"/>
    <w:rsid w:val="00B464A2"/>
    <w:rsid w:val="00B55952"/>
    <w:rsid w:val="00B65D70"/>
    <w:rsid w:val="00B7117C"/>
    <w:rsid w:val="00B912DF"/>
    <w:rsid w:val="00BA67FC"/>
    <w:rsid w:val="00BC544F"/>
    <w:rsid w:val="00BF4303"/>
    <w:rsid w:val="00BF7136"/>
    <w:rsid w:val="00C026A4"/>
    <w:rsid w:val="00C04056"/>
    <w:rsid w:val="00C51A4F"/>
    <w:rsid w:val="00C669DC"/>
    <w:rsid w:val="00C67155"/>
    <w:rsid w:val="00C81A2D"/>
    <w:rsid w:val="00CB6C24"/>
    <w:rsid w:val="00CE6B7D"/>
    <w:rsid w:val="00D435CB"/>
    <w:rsid w:val="00D92CB3"/>
    <w:rsid w:val="00DA520E"/>
    <w:rsid w:val="00DD56FB"/>
    <w:rsid w:val="00E0374D"/>
    <w:rsid w:val="00E12C12"/>
    <w:rsid w:val="00E15339"/>
    <w:rsid w:val="00E35B34"/>
    <w:rsid w:val="00E74677"/>
    <w:rsid w:val="00E81428"/>
    <w:rsid w:val="00E913E9"/>
    <w:rsid w:val="00EB7E8A"/>
    <w:rsid w:val="00ED0B84"/>
    <w:rsid w:val="00ED0DD9"/>
    <w:rsid w:val="00ED14BB"/>
    <w:rsid w:val="00EF6AA3"/>
    <w:rsid w:val="00F019C0"/>
    <w:rsid w:val="00F1243E"/>
    <w:rsid w:val="00F45A7B"/>
    <w:rsid w:val="00F52B07"/>
    <w:rsid w:val="00F62839"/>
    <w:rsid w:val="00FA36EF"/>
    <w:rsid w:val="00FB7DA1"/>
    <w:rsid w:val="00FC4D97"/>
    <w:rsid w:val="00FD2984"/>
    <w:rsid w:val="00FD39DA"/>
    <w:rsid w:val="00FE54B8"/>
    <w:rsid w:val="00FE5AC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A2D"/>
    <w:pPr>
      <w:overflowPunct w:val="0"/>
      <w:autoSpaceDE w:val="0"/>
      <w:autoSpaceDN w:val="0"/>
      <w:adjustRightInd w:val="0"/>
      <w:spacing w:line="360" w:lineRule="atLeast"/>
      <w:jc w:val="both"/>
      <w:textAlignment w:val="baseline"/>
    </w:pPr>
    <w:rPr>
      <w:rFonts w:ascii="Courier New" w:hAnsi="Courier New"/>
      <w:lang w:val="ca-ES"/>
    </w:rPr>
  </w:style>
  <w:style w:type="paragraph" w:styleId="Ttol1">
    <w:name w:val="heading 1"/>
    <w:basedOn w:val="Normal"/>
    <w:next w:val="Normal"/>
    <w:qFormat/>
    <w:rsid w:val="00C81A2D"/>
    <w:pPr>
      <w:keepNext/>
      <w:tabs>
        <w:tab w:val="left" w:pos="-720"/>
        <w:tab w:val="left" w:pos="0"/>
        <w:tab w:val="left" w:pos="720"/>
        <w:tab w:val="left" w:pos="1440"/>
      </w:tabs>
      <w:ind w:left="2160" w:hanging="2160"/>
      <w:jc w:val="center"/>
      <w:outlineLvl w:val="0"/>
    </w:pPr>
    <w:rPr>
      <w:rFonts w:ascii="CG Times 12pt" w:hAnsi="CG Times 12pt"/>
      <w:b/>
      <w:sz w:val="24"/>
    </w:rPr>
  </w:style>
  <w:style w:type="paragraph" w:styleId="Ttol2">
    <w:name w:val="heading 2"/>
    <w:basedOn w:val="Normal"/>
    <w:next w:val="Normal"/>
    <w:qFormat/>
    <w:rsid w:val="00C81A2D"/>
    <w:pPr>
      <w:keepNext/>
      <w:tabs>
        <w:tab w:val="left" w:pos="-720"/>
        <w:tab w:val="left" w:pos="0"/>
        <w:tab w:val="left" w:pos="720"/>
        <w:tab w:val="left" w:pos="1440"/>
        <w:tab w:val="left" w:pos="2160"/>
      </w:tabs>
      <w:ind w:left="2880" w:hanging="2880"/>
      <w:jc w:val="center"/>
      <w:outlineLvl w:val="1"/>
    </w:pPr>
    <w:rPr>
      <w:rFonts w:ascii="CG Times 12pt" w:hAnsi="CG Times 12pt"/>
      <w:b/>
      <w:sz w:val="24"/>
    </w:rPr>
  </w:style>
  <w:style w:type="paragraph" w:styleId="Ttol3">
    <w:name w:val="heading 3"/>
    <w:basedOn w:val="Normal"/>
    <w:next w:val="Normal"/>
    <w:qFormat/>
    <w:rsid w:val="00C81A2D"/>
    <w:pPr>
      <w:keepNext/>
      <w:tabs>
        <w:tab w:val="left" w:pos="-720"/>
      </w:tabs>
      <w:jc w:val="center"/>
      <w:outlineLvl w:val="2"/>
    </w:pPr>
    <w:rPr>
      <w:rFonts w:ascii="CG Times 12pt" w:hAnsi="CG Times 12pt"/>
      <w:b/>
      <w:sz w:val="24"/>
    </w:rPr>
  </w:style>
  <w:style w:type="paragraph" w:styleId="Ttol4">
    <w:name w:val="heading 4"/>
    <w:basedOn w:val="Normal"/>
    <w:next w:val="Normal"/>
    <w:qFormat/>
    <w:rsid w:val="00C81A2D"/>
    <w:pPr>
      <w:keepNext/>
      <w:tabs>
        <w:tab w:val="left" w:pos="-720"/>
        <w:tab w:val="left" w:pos="0"/>
      </w:tabs>
      <w:outlineLvl w:val="3"/>
    </w:pPr>
    <w:rPr>
      <w:rFonts w:ascii="CG Times 12pt" w:hAnsi="CG Times 12pt"/>
      <w:sz w:val="24"/>
    </w:rPr>
  </w:style>
  <w:style w:type="paragraph" w:styleId="Ttol5">
    <w:name w:val="heading 5"/>
    <w:basedOn w:val="Normal"/>
    <w:next w:val="Normal"/>
    <w:qFormat/>
    <w:rsid w:val="00C81A2D"/>
    <w:pPr>
      <w:keepNext/>
      <w:tabs>
        <w:tab w:val="left" w:pos="-720"/>
        <w:tab w:val="left" w:pos="0"/>
        <w:tab w:val="left" w:pos="720"/>
        <w:tab w:val="left" w:pos="1440"/>
        <w:tab w:val="left" w:pos="2160"/>
        <w:tab w:val="left" w:pos="2880"/>
        <w:tab w:val="left" w:pos="3600"/>
      </w:tabs>
      <w:ind w:left="2977" w:hanging="3261"/>
      <w:outlineLvl w:val="4"/>
    </w:pPr>
    <w:rPr>
      <w:rFonts w:ascii="CG Times 12pt" w:hAnsi="CG Times 12pt"/>
      <w:sz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semiHidden/>
    <w:rsid w:val="00C81A2D"/>
    <w:pPr>
      <w:tabs>
        <w:tab w:val="center" w:pos="4252"/>
        <w:tab w:val="right" w:pos="8504"/>
      </w:tabs>
    </w:pPr>
  </w:style>
  <w:style w:type="paragraph" w:customStyle="1" w:styleId="Textodenotaalfinal">
    <w:name w:val="Texto de nota al final"/>
    <w:basedOn w:val="Normal"/>
    <w:rsid w:val="00C81A2D"/>
    <w:rPr>
      <w:sz w:val="24"/>
    </w:rPr>
  </w:style>
  <w:style w:type="paragraph" w:customStyle="1" w:styleId="Textodenotaalpie">
    <w:name w:val="Texto de nota al pie"/>
    <w:basedOn w:val="Normal"/>
    <w:rsid w:val="00C81A2D"/>
    <w:rPr>
      <w:sz w:val="24"/>
    </w:rPr>
  </w:style>
  <w:style w:type="paragraph" w:customStyle="1" w:styleId="tdc1">
    <w:name w:val="tdc 1"/>
    <w:basedOn w:val="Normal"/>
    <w:rsid w:val="00C81A2D"/>
    <w:pPr>
      <w:tabs>
        <w:tab w:val="right" w:leader="dot" w:pos="9360"/>
      </w:tabs>
      <w:spacing w:before="480"/>
      <w:ind w:left="720" w:right="720" w:hanging="720"/>
    </w:pPr>
    <w:rPr>
      <w:lang w:val="en-US"/>
    </w:rPr>
  </w:style>
  <w:style w:type="paragraph" w:customStyle="1" w:styleId="tdc2">
    <w:name w:val="tdc 2"/>
    <w:basedOn w:val="Normal"/>
    <w:rsid w:val="00C81A2D"/>
    <w:pPr>
      <w:tabs>
        <w:tab w:val="right" w:leader="dot" w:pos="9360"/>
      </w:tabs>
      <w:ind w:left="1440" w:right="720" w:hanging="720"/>
    </w:pPr>
    <w:rPr>
      <w:lang w:val="en-US"/>
    </w:rPr>
  </w:style>
  <w:style w:type="paragraph" w:customStyle="1" w:styleId="tdc3">
    <w:name w:val="tdc 3"/>
    <w:basedOn w:val="Normal"/>
    <w:rsid w:val="00C81A2D"/>
    <w:pPr>
      <w:tabs>
        <w:tab w:val="right" w:leader="dot" w:pos="9360"/>
      </w:tabs>
      <w:ind w:left="2160" w:right="720" w:hanging="720"/>
    </w:pPr>
    <w:rPr>
      <w:lang w:val="en-US"/>
    </w:rPr>
  </w:style>
  <w:style w:type="paragraph" w:customStyle="1" w:styleId="tdc4">
    <w:name w:val="tdc 4"/>
    <w:basedOn w:val="Normal"/>
    <w:rsid w:val="00C81A2D"/>
    <w:pPr>
      <w:tabs>
        <w:tab w:val="right" w:leader="dot" w:pos="9360"/>
      </w:tabs>
      <w:ind w:left="2880" w:right="720" w:hanging="720"/>
    </w:pPr>
    <w:rPr>
      <w:lang w:val="en-US"/>
    </w:rPr>
  </w:style>
  <w:style w:type="paragraph" w:customStyle="1" w:styleId="tdc5">
    <w:name w:val="tdc 5"/>
    <w:basedOn w:val="Normal"/>
    <w:rsid w:val="00C81A2D"/>
    <w:pPr>
      <w:tabs>
        <w:tab w:val="right" w:leader="dot" w:pos="9360"/>
      </w:tabs>
      <w:ind w:left="3600" w:right="720" w:hanging="720"/>
    </w:pPr>
    <w:rPr>
      <w:lang w:val="en-US"/>
    </w:rPr>
  </w:style>
  <w:style w:type="paragraph" w:customStyle="1" w:styleId="tdc6">
    <w:name w:val="tdc 6"/>
    <w:basedOn w:val="Normal"/>
    <w:rsid w:val="00C81A2D"/>
    <w:pPr>
      <w:tabs>
        <w:tab w:val="right" w:pos="9360"/>
      </w:tabs>
      <w:ind w:left="720" w:hanging="720"/>
    </w:pPr>
    <w:rPr>
      <w:lang w:val="en-US"/>
    </w:rPr>
  </w:style>
  <w:style w:type="paragraph" w:customStyle="1" w:styleId="tdc7">
    <w:name w:val="tdc 7"/>
    <w:basedOn w:val="Normal"/>
    <w:rsid w:val="00C81A2D"/>
    <w:pPr>
      <w:ind w:left="720" w:hanging="720"/>
    </w:pPr>
    <w:rPr>
      <w:lang w:val="en-US"/>
    </w:rPr>
  </w:style>
  <w:style w:type="paragraph" w:customStyle="1" w:styleId="tdc8">
    <w:name w:val="tdc 8"/>
    <w:basedOn w:val="Normal"/>
    <w:rsid w:val="00C81A2D"/>
    <w:pPr>
      <w:tabs>
        <w:tab w:val="right" w:pos="9360"/>
      </w:tabs>
      <w:ind w:left="720" w:hanging="720"/>
    </w:pPr>
    <w:rPr>
      <w:lang w:val="en-US"/>
    </w:rPr>
  </w:style>
  <w:style w:type="paragraph" w:customStyle="1" w:styleId="tdc9">
    <w:name w:val="tdc 9"/>
    <w:basedOn w:val="Normal"/>
    <w:rsid w:val="00C81A2D"/>
    <w:pPr>
      <w:tabs>
        <w:tab w:val="right" w:leader="dot" w:pos="9360"/>
      </w:tabs>
      <w:ind w:left="720" w:hanging="720"/>
    </w:pPr>
    <w:rPr>
      <w:lang w:val="en-US"/>
    </w:rPr>
  </w:style>
  <w:style w:type="paragraph" w:customStyle="1" w:styleId="ndice1">
    <w:name w:val="índice 1"/>
    <w:basedOn w:val="Normal"/>
    <w:rsid w:val="00C81A2D"/>
    <w:pPr>
      <w:tabs>
        <w:tab w:val="right" w:leader="dot" w:pos="9360"/>
      </w:tabs>
      <w:ind w:left="1440" w:right="720" w:hanging="1440"/>
    </w:pPr>
    <w:rPr>
      <w:lang w:val="en-US"/>
    </w:rPr>
  </w:style>
  <w:style w:type="paragraph" w:customStyle="1" w:styleId="ndice2">
    <w:name w:val="índice 2"/>
    <w:basedOn w:val="Normal"/>
    <w:rsid w:val="00C81A2D"/>
    <w:pPr>
      <w:tabs>
        <w:tab w:val="right" w:leader="dot" w:pos="9360"/>
      </w:tabs>
      <w:ind w:left="1440" w:right="720" w:hanging="720"/>
    </w:pPr>
    <w:rPr>
      <w:lang w:val="en-US"/>
    </w:rPr>
  </w:style>
  <w:style w:type="paragraph" w:customStyle="1" w:styleId="encabezadodetoa">
    <w:name w:val="encabezado de toa"/>
    <w:basedOn w:val="Normal"/>
    <w:rsid w:val="00C81A2D"/>
    <w:pPr>
      <w:tabs>
        <w:tab w:val="right" w:pos="9360"/>
      </w:tabs>
    </w:pPr>
    <w:rPr>
      <w:lang w:val="en-US"/>
    </w:rPr>
  </w:style>
  <w:style w:type="paragraph" w:customStyle="1" w:styleId="ttulo">
    <w:name w:val="título"/>
    <w:basedOn w:val="Normal"/>
    <w:rsid w:val="00C81A2D"/>
    <w:rPr>
      <w:sz w:val="24"/>
    </w:rPr>
  </w:style>
  <w:style w:type="paragraph" w:customStyle="1" w:styleId="Textoindependiente21">
    <w:name w:val="Texto independiente 21"/>
    <w:basedOn w:val="Normal"/>
    <w:rsid w:val="00C81A2D"/>
    <w:pPr>
      <w:tabs>
        <w:tab w:val="left" w:pos="-720"/>
        <w:tab w:val="left" w:pos="0"/>
        <w:tab w:val="left" w:pos="4253"/>
      </w:tabs>
      <w:ind w:left="3600" w:hanging="3600"/>
    </w:pPr>
    <w:rPr>
      <w:rFonts w:ascii="CG Times 12pt" w:hAnsi="CG Times 12pt"/>
      <w:sz w:val="24"/>
    </w:rPr>
  </w:style>
  <w:style w:type="paragraph" w:styleId="Mapadeldocument">
    <w:name w:val="Document Map"/>
    <w:basedOn w:val="Normal"/>
    <w:semiHidden/>
    <w:rsid w:val="00B41F91"/>
    <w:pPr>
      <w:shd w:val="clear" w:color="auto" w:fill="000080"/>
    </w:pPr>
    <w:rPr>
      <w:rFonts w:ascii="Tahoma" w:hAnsi="Tahoma" w:cs="Tahoma"/>
    </w:rPr>
  </w:style>
  <w:style w:type="paragraph" w:styleId="NormalWeb">
    <w:name w:val="Normal (Web)"/>
    <w:basedOn w:val="Normal"/>
    <w:uiPriority w:val="99"/>
    <w:semiHidden/>
    <w:unhideWhenUsed/>
    <w:rsid w:val="00A102F0"/>
    <w:pPr>
      <w:overflowPunct/>
      <w:autoSpaceDE/>
      <w:autoSpaceDN/>
      <w:adjustRightInd/>
      <w:spacing w:before="100" w:beforeAutospacing="1" w:after="100" w:afterAutospacing="1" w:line="240" w:lineRule="auto"/>
      <w:jc w:val="left"/>
      <w:textAlignment w:val="auto"/>
    </w:pPr>
    <w:rPr>
      <w:rFonts w:ascii="Times New Roman" w:hAnsi="Times New Roman"/>
      <w:sz w:val="24"/>
      <w:szCs w:val="24"/>
      <w:lang w:val="es-ES"/>
    </w:rPr>
  </w:style>
  <w:style w:type="paragraph" w:styleId="Peu">
    <w:name w:val="footer"/>
    <w:basedOn w:val="Normal"/>
    <w:link w:val="PeuCar"/>
    <w:uiPriority w:val="99"/>
    <w:unhideWhenUsed/>
    <w:rsid w:val="00A102F0"/>
    <w:pPr>
      <w:tabs>
        <w:tab w:val="center" w:pos="4252"/>
        <w:tab w:val="right" w:pos="8504"/>
      </w:tabs>
    </w:pPr>
  </w:style>
  <w:style w:type="character" w:customStyle="1" w:styleId="PeuCar">
    <w:name w:val="Peu Car"/>
    <w:basedOn w:val="Tipusdelletraperdefectedelpargraf"/>
    <w:link w:val="Peu"/>
    <w:uiPriority w:val="99"/>
    <w:rsid w:val="00A102F0"/>
    <w:rPr>
      <w:rFonts w:ascii="Courier New" w:hAnsi="Courier New"/>
      <w:lang w:val="es-ES_tradnl"/>
    </w:rPr>
  </w:style>
  <w:style w:type="paragraph" w:customStyle="1" w:styleId="Default">
    <w:name w:val="Default"/>
    <w:rsid w:val="00A839A0"/>
    <w:pPr>
      <w:autoSpaceDE w:val="0"/>
      <w:autoSpaceDN w:val="0"/>
      <w:adjustRightInd w:val="0"/>
    </w:pPr>
    <w:rPr>
      <w:rFonts w:ascii="Arial" w:hAnsi="Arial" w:cs="Arial"/>
      <w:color w:val="000000"/>
      <w:sz w:val="24"/>
      <w:szCs w:val="24"/>
    </w:rPr>
  </w:style>
  <w:style w:type="paragraph" w:styleId="Pargrafdellista">
    <w:name w:val="List Paragraph"/>
    <w:basedOn w:val="Normal"/>
    <w:uiPriority w:val="34"/>
    <w:qFormat/>
    <w:rsid w:val="006A32E8"/>
    <w:pPr>
      <w:ind w:left="708"/>
    </w:pPr>
  </w:style>
  <w:style w:type="paragraph" w:styleId="Textdeglobus">
    <w:name w:val="Balloon Text"/>
    <w:basedOn w:val="Normal"/>
    <w:link w:val="TextdeglobusCar"/>
    <w:uiPriority w:val="99"/>
    <w:semiHidden/>
    <w:unhideWhenUsed/>
    <w:rsid w:val="00EF6AA3"/>
    <w:pPr>
      <w:spacing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EF6AA3"/>
    <w:rPr>
      <w:rFonts w:ascii="Tahoma" w:hAnsi="Tahoma" w:cs="Tahoma"/>
      <w:sz w:val="16"/>
      <w:szCs w:val="16"/>
      <w:lang w:val="ca-ES"/>
    </w:rPr>
  </w:style>
  <w:style w:type="character" w:styleId="Refernciadecomentari">
    <w:name w:val="annotation reference"/>
    <w:basedOn w:val="Tipusdelletraperdefectedelpargraf"/>
    <w:uiPriority w:val="99"/>
    <w:semiHidden/>
    <w:unhideWhenUsed/>
    <w:rsid w:val="00200E77"/>
    <w:rPr>
      <w:sz w:val="16"/>
      <w:szCs w:val="16"/>
    </w:rPr>
  </w:style>
  <w:style w:type="paragraph" w:styleId="Textdecomentari">
    <w:name w:val="annotation text"/>
    <w:basedOn w:val="Normal"/>
    <w:link w:val="TextdecomentariCar"/>
    <w:uiPriority w:val="99"/>
    <w:semiHidden/>
    <w:unhideWhenUsed/>
    <w:rsid w:val="00200E77"/>
  </w:style>
  <w:style w:type="character" w:customStyle="1" w:styleId="TextdecomentariCar">
    <w:name w:val="Text de comentari Car"/>
    <w:basedOn w:val="Tipusdelletraperdefectedelpargraf"/>
    <w:link w:val="Textdecomentari"/>
    <w:uiPriority w:val="99"/>
    <w:semiHidden/>
    <w:rsid w:val="00200E77"/>
    <w:rPr>
      <w:rFonts w:ascii="Courier New" w:hAnsi="Courier New"/>
      <w:lang w:val="ca-ES"/>
    </w:rPr>
  </w:style>
  <w:style w:type="paragraph" w:styleId="Temadelcomentari">
    <w:name w:val="annotation subject"/>
    <w:basedOn w:val="Textdecomentari"/>
    <w:next w:val="Textdecomentari"/>
    <w:link w:val="TemadelcomentariCar"/>
    <w:uiPriority w:val="99"/>
    <w:semiHidden/>
    <w:unhideWhenUsed/>
    <w:rsid w:val="00200E77"/>
    <w:rPr>
      <w:b/>
      <w:bCs/>
    </w:rPr>
  </w:style>
  <w:style w:type="character" w:customStyle="1" w:styleId="TemadelcomentariCar">
    <w:name w:val="Tema del comentari Car"/>
    <w:basedOn w:val="TextdecomentariCar"/>
    <w:link w:val="Temadelcomentari"/>
    <w:uiPriority w:val="99"/>
    <w:semiHidden/>
    <w:rsid w:val="00200E77"/>
    <w:rPr>
      <w:rFonts w:ascii="Courier New" w:hAnsi="Courier New"/>
      <w:b/>
      <w:bCs/>
      <w:lang w:val="ca-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2321E-8B25-43CA-B0B9-A256FD9E5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1484</Words>
  <Characters>8168</Characters>
  <Application>Microsoft Office Word</Application>
  <DocSecurity>0</DocSecurity>
  <Lines>68</Lines>
  <Paragraphs>19</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CONVENI DE COOPERACIÓ</vt:lpstr>
      <vt:lpstr>CONVENI DE COOPERACIÓ</vt:lpstr>
    </vt:vector>
  </TitlesOfParts>
  <Company>EUOOT</Company>
  <LinksUpToDate>false</LinksUpToDate>
  <CharactersWithSpaces>9633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 DE COOPERACIÓ</dc:title>
  <dc:creator>euot</dc:creator>
  <cp:lastModifiedBy>UPCnet</cp:lastModifiedBy>
  <cp:revision>3</cp:revision>
  <cp:lastPrinted>2014-01-10T12:53:00Z</cp:lastPrinted>
  <dcterms:created xsi:type="dcterms:W3CDTF">2013-12-05T12:11:00Z</dcterms:created>
  <dcterms:modified xsi:type="dcterms:W3CDTF">2014-01-10T12:54:00Z</dcterms:modified>
</cp:coreProperties>
</file>